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2A7E" w14:textId="64DA13F9" w:rsidR="00682B1C" w:rsidRPr="00A00B94" w:rsidRDefault="00682B1C" w:rsidP="00682B1C">
      <w:pPr>
        <w:pStyle w:val="titel2"/>
        <w:shd w:val="clear" w:color="auto" w:fill="F9F9FB"/>
        <w:spacing w:before="200" w:beforeAutospacing="0" w:after="200" w:afterAutospacing="0"/>
        <w:jc w:val="center"/>
        <w:rPr>
          <w:rFonts w:ascii="Questa-Regular" w:hAnsi="Questa-Regular"/>
          <w:color w:val="212529"/>
          <w:sz w:val="37"/>
          <w:szCs w:val="37"/>
        </w:rPr>
      </w:pPr>
      <w:r w:rsidRPr="00A00B94">
        <w:rPr>
          <w:rFonts w:ascii="Questa-Regular" w:hAnsi="Questa-Regular"/>
          <w:color w:val="212529"/>
          <w:sz w:val="37"/>
          <w:szCs w:val="37"/>
        </w:rPr>
        <w:t xml:space="preserve">Bekendtgørelse om adgang til </w:t>
      </w:r>
      <w:ins w:id="0" w:author="Rikke Lise Simested" w:date="2025-09-22T10:10:00Z">
        <w:r w:rsidR="00684C1B" w:rsidRPr="00A00B94">
          <w:rPr>
            <w:rFonts w:ascii="Questa-Regular" w:hAnsi="Questa-Regular"/>
            <w:color w:val="212529"/>
            <w:sz w:val="37"/>
            <w:szCs w:val="37"/>
          </w:rPr>
          <w:t>professions- og erhvervsrettede vider</w:t>
        </w:r>
      </w:ins>
      <w:ins w:id="1" w:author="Rikke Lise Simested" w:date="2025-09-22T10:11:00Z">
        <w:r w:rsidR="00684C1B" w:rsidRPr="00A00B94">
          <w:rPr>
            <w:rFonts w:ascii="Questa-Regular" w:hAnsi="Questa-Regular"/>
            <w:color w:val="212529"/>
            <w:sz w:val="37"/>
            <w:szCs w:val="37"/>
          </w:rPr>
          <w:t>e</w:t>
        </w:r>
      </w:ins>
      <w:ins w:id="2" w:author="Rikke Lise Simested" w:date="2025-09-22T10:10:00Z">
        <w:r w:rsidR="00684C1B" w:rsidRPr="00A00B94">
          <w:rPr>
            <w:rFonts w:ascii="Questa-Regular" w:hAnsi="Questa-Regular"/>
            <w:color w:val="212529"/>
            <w:sz w:val="37"/>
            <w:szCs w:val="37"/>
          </w:rPr>
          <w:t>gående uddannelser</w:t>
        </w:r>
      </w:ins>
      <w:del w:id="3" w:author="Rikke Lise Simested" w:date="2025-09-22T10:10:00Z">
        <w:r w:rsidRPr="00A00B94" w:rsidDel="00684C1B">
          <w:rPr>
            <w:rFonts w:ascii="Questa-Regular" w:hAnsi="Questa-Regular"/>
            <w:color w:val="212529"/>
            <w:sz w:val="37"/>
            <w:szCs w:val="37"/>
          </w:rPr>
          <w:delText>erhvervsakademiuddannelser og professionsbacheloruddannelser</w:delText>
        </w:r>
      </w:del>
    </w:p>
    <w:p w14:paraId="3639DFA4" w14:textId="2192AD9B" w:rsidR="00682B1C" w:rsidRPr="00A00B94" w:rsidRDefault="00682B1C" w:rsidP="00682B1C">
      <w:pPr>
        <w:pStyle w:val="indledning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Fonts w:ascii="Questa-Regular" w:hAnsi="Questa-Regular"/>
          <w:color w:val="212529"/>
          <w:sz w:val="23"/>
          <w:szCs w:val="23"/>
        </w:rPr>
        <w:t>I medf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 af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1 i lov om adgangsregulering ved videreg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ende uddannelser, jf. lovbekendtg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relse nr. 1689 af 13. august 2021, </w:t>
      </w:r>
      <w:ins w:id="4" w:author="Rikke Lise Simested" w:date="2025-09-22T10:12:00Z">
        <w:r w:rsidR="00684C1B" w:rsidRPr="00A00B94">
          <w:rPr>
            <w:rFonts w:ascii="Questa-Regular" w:hAnsi="Questa-Regular" w:hint="eastAsia"/>
            <w:color w:val="212529"/>
            <w:sz w:val="23"/>
            <w:szCs w:val="23"/>
          </w:rPr>
          <w:t>§</w:t>
        </w:r>
        <w:r w:rsidR="00684C1B" w:rsidRPr="00A00B94">
          <w:rPr>
            <w:rFonts w:ascii="Questa-Regular" w:hAnsi="Questa-Regular"/>
            <w:color w:val="212529"/>
            <w:sz w:val="23"/>
            <w:szCs w:val="23"/>
          </w:rPr>
          <w:t xml:space="preserve"> 3a, </w:t>
        </w:r>
      </w:ins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22, stk. 1, nr. 5, 9 og 10, </w:t>
      </w:r>
      <w:ins w:id="5" w:author="Rikke Lise Simested" w:date="2025-09-22T10:48:00Z">
        <w:r w:rsidR="00991DA8" w:rsidRPr="00A00B94">
          <w:rPr>
            <w:rFonts w:ascii="Questa-Regular" w:hAnsi="Questa-Regular" w:hint="eastAsia"/>
            <w:color w:val="212529"/>
            <w:sz w:val="23"/>
            <w:szCs w:val="23"/>
          </w:rPr>
          <w:t>§</w:t>
        </w:r>
        <w:r w:rsidR="00991DA8" w:rsidRPr="00A00B94">
          <w:rPr>
            <w:rFonts w:ascii="Questa-Regular" w:hAnsi="Questa-Regular"/>
            <w:color w:val="212529"/>
            <w:sz w:val="23"/>
            <w:szCs w:val="23"/>
          </w:rPr>
          <w:t xml:space="preserve"> 22a, </w:t>
        </w:r>
      </w:ins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30 og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31, stk. 3, i lov om erhvervsakademiuddannelser og professionsbacheloruddannelser, jf. lovbekendtg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 nr. 396 af 12. april 2024</w:t>
      </w:r>
      <w:ins w:id="6" w:author="Rikke Lise Simested" w:date="2025-09-22T10:13:00Z">
        <w:r w:rsidR="00684C1B" w:rsidRPr="00A00B94">
          <w:rPr>
            <w:rFonts w:ascii="Questa-Regular" w:hAnsi="Questa-Regular"/>
            <w:color w:val="212529"/>
            <w:sz w:val="23"/>
            <w:szCs w:val="23"/>
          </w:rPr>
          <w:t xml:space="preserve"> som </w:t>
        </w:r>
        <w:r w:rsidR="00684C1B" w:rsidRPr="00A00B94">
          <w:rPr>
            <w:rFonts w:ascii="Questa-Regular" w:hAnsi="Questa-Regular" w:hint="eastAsia"/>
            <w:color w:val="212529"/>
            <w:sz w:val="23"/>
            <w:szCs w:val="23"/>
          </w:rPr>
          <w:t>æ</w:t>
        </w:r>
        <w:r w:rsidR="00684C1B" w:rsidRPr="00A00B94">
          <w:rPr>
            <w:rFonts w:ascii="Questa-Regular" w:hAnsi="Questa-Regular"/>
            <w:color w:val="212529"/>
            <w:sz w:val="23"/>
            <w:szCs w:val="23"/>
          </w:rPr>
          <w:t>ndret ved lov nr. xx af xx. december 2025</w:t>
        </w:r>
      </w:ins>
      <w:r w:rsidRPr="00A00B94">
        <w:rPr>
          <w:rFonts w:ascii="Questa-Regular" w:hAnsi="Questa-Regular"/>
          <w:color w:val="212529"/>
          <w:sz w:val="23"/>
          <w:szCs w:val="23"/>
        </w:rPr>
        <w:t xml:space="preserve">,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15, stk. 1, i lov om autorisation af sundhedspersoner og om sundhedsfaglig virksomhed, jf. lovbekendtg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relse nr. 1008 af 29. august 2024,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42, stk. 1, i lov om medie- og journalisth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jskolen, jf. lovbekendtg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relse nr. 780 af 8. august 2019,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10, stk. 1, nr. 3, </w:t>
      </w:r>
      <w:ins w:id="7" w:author="Rikke Lise Simested" w:date="2025-09-22T10:49:00Z">
        <w:r w:rsidR="00991DA8" w:rsidRPr="00A00B94">
          <w:rPr>
            <w:rFonts w:ascii="Questa-Regular" w:hAnsi="Questa-Regular"/>
            <w:color w:val="212529"/>
            <w:sz w:val="23"/>
            <w:szCs w:val="23"/>
          </w:rPr>
          <w:t xml:space="preserve">og </w:t>
        </w:r>
      </w:ins>
      <w:ins w:id="8" w:author="Rikke Lise Simested" w:date="2025-09-22T10:50:00Z">
        <w:r w:rsidR="00991DA8" w:rsidRPr="00A00B94">
          <w:rPr>
            <w:rFonts w:ascii="Questa-Regular" w:hAnsi="Questa-Regular" w:hint="eastAsia"/>
            <w:color w:val="212529"/>
            <w:sz w:val="23"/>
            <w:szCs w:val="23"/>
          </w:rPr>
          <w:t>§</w:t>
        </w:r>
        <w:r w:rsidR="00991DA8" w:rsidRPr="00A00B94">
          <w:rPr>
            <w:rFonts w:ascii="Questa-Regular" w:hAnsi="Questa-Regular"/>
            <w:color w:val="212529"/>
            <w:sz w:val="23"/>
            <w:szCs w:val="23"/>
          </w:rPr>
          <w:t xml:space="preserve"> 10a </w:t>
        </w:r>
      </w:ins>
      <w:r w:rsidRPr="00A00B94">
        <w:rPr>
          <w:rFonts w:ascii="Questa-Regular" w:hAnsi="Questa-Regular"/>
          <w:color w:val="212529"/>
          <w:sz w:val="23"/>
          <w:szCs w:val="23"/>
        </w:rPr>
        <w:t>i lov om videreg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ende kunstneriske uddannelsesinstitutioner, jf. lovbekendtg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relse nr. 787 af 8. august 2019, og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12, stk. 1, nr. 1, </w:t>
      </w:r>
      <w:ins w:id="9" w:author="Rikke Lise Simested" w:date="2025-09-22T10:48:00Z">
        <w:r w:rsidR="00991DA8" w:rsidRPr="00A00B94">
          <w:rPr>
            <w:rFonts w:ascii="Questa-Regular" w:hAnsi="Questa-Regular"/>
            <w:color w:val="212529"/>
            <w:sz w:val="23"/>
            <w:szCs w:val="23"/>
          </w:rPr>
          <w:t xml:space="preserve">og </w:t>
        </w:r>
        <w:r w:rsidR="00991DA8" w:rsidRPr="00A00B94">
          <w:rPr>
            <w:rFonts w:ascii="Questa-Regular" w:hAnsi="Questa-Regular" w:hint="eastAsia"/>
            <w:color w:val="212529"/>
            <w:sz w:val="23"/>
            <w:szCs w:val="23"/>
          </w:rPr>
          <w:t>§</w:t>
        </w:r>
        <w:r w:rsidR="00991DA8" w:rsidRPr="00A00B94">
          <w:rPr>
            <w:rFonts w:ascii="Questa-Regular" w:hAnsi="Questa-Regular"/>
            <w:color w:val="212529"/>
            <w:sz w:val="23"/>
            <w:szCs w:val="23"/>
          </w:rPr>
          <w:t xml:space="preserve"> 20d</w:t>
        </w:r>
      </w:ins>
      <w:ins w:id="10" w:author="Rikke Lise Simested" w:date="2025-09-22T10:49:00Z">
        <w:r w:rsidR="00991DA8" w:rsidRPr="00A00B94">
          <w:rPr>
            <w:rFonts w:ascii="Questa-Regular" w:hAnsi="Questa-Regular"/>
            <w:color w:val="212529"/>
            <w:sz w:val="23"/>
            <w:szCs w:val="23"/>
          </w:rPr>
          <w:t xml:space="preserve"> </w:t>
        </w:r>
      </w:ins>
      <w:r w:rsidRPr="00A00B94">
        <w:rPr>
          <w:rFonts w:ascii="Questa-Regular" w:hAnsi="Questa-Regular"/>
          <w:color w:val="212529"/>
          <w:sz w:val="23"/>
          <w:szCs w:val="23"/>
        </w:rPr>
        <w:t>i lov om maritime uddannelser, jf. lovbekendtg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 nr. 691 af 11. juni 2024, og efter forhandling med indenrigs- og sundhedsministeren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ttes efter bemyndigelse og efter bemyndigelse i henhold til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4, stk. 1,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5, stk. 1,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6, stk. 1,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7, stk. 1, og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9, stk. 1, i 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 nr. 1118 af 28. oktober 2024 om delegation af uddannelses- og forskningsministerens bef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jelser til Uddannelses- og Forskningsstyrelsen og om regulering af klageadgang:</w:t>
      </w:r>
    </w:p>
    <w:p w14:paraId="6545756F" w14:textId="77777777" w:rsidR="00682B1C" w:rsidRPr="00A00B94" w:rsidRDefault="00682B1C" w:rsidP="00682B1C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Fonts w:ascii="Questa-Regular" w:hAnsi="Questa-Regular"/>
          <w:color w:val="212529"/>
          <w:sz w:val="23"/>
          <w:szCs w:val="23"/>
        </w:rPr>
        <w:t>Kapitel 1</w:t>
      </w:r>
    </w:p>
    <w:p w14:paraId="34B721E1" w14:textId="77777777" w:rsidR="00682B1C" w:rsidRPr="00A00B94" w:rsidRDefault="00682B1C" w:rsidP="00682B1C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Anvendelsesomr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de m.v.</w:t>
      </w:r>
    </w:p>
    <w:p w14:paraId="709B868F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1.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relsen vedr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rer adgangskrav, optagelse, indskrivning og udskrivning ved erhvervsakademiuddannelser, professionsbacheloruddannelser og selvst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ndige overbygningsuddannelser (professionsbachelor) tilrettelagt som heltidsuddannelse.</w:t>
      </w:r>
    </w:p>
    <w:p w14:paraId="19860347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Proces</w:t>
      </w:r>
    </w:p>
    <w:p w14:paraId="453880DA" w14:textId="7F2408E1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ins w:id="11" w:author="Rikke Lise Simested" w:date="2025-09-22T10:43:00Z"/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Optagelse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 uddannelse foruds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geren accepterer en tilbudt studieplads,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20, stk. 4, og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kan indskrives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uddannelsen,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32, stk. 3, eller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39.</w:t>
      </w:r>
    </w:p>
    <w:p w14:paraId="6113000B" w14:textId="47FADD3E" w:rsidR="0097311B" w:rsidRPr="00A00B94" w:rsidRDefault="0097311B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ins w:id="12" w:author="Rikke Lise Simested" w:date="2025-09-22T10:43:00Z">
        <w:r w:rsidRPr="00A00B94">
          <w:rPr>
            <w:rFonts w:ascii="Questa-Regular" w:hAnsi="Questa-Regular"/>
            <w:i/>
            <w:color w:val="212529"/>
            <w:sz w:val="23"/>
            <w:szCs w:val="23"/>
          </w:rPr>
          <w:t xml:space="preserve">Stk. 2. </w:t>
        </w:r>
      </w:ins>
      <w:ins w:id="13" w:author="Rikke Lise Simested" w:date="2025-11-18T07:14:00Z">
        <w:r w:rsidR="00553D68">
          <w:rPr>
            <w:rFonts w:ascii="Questa-Regular" w:hAnsi="Questa-Regular"/>
            <w:color w:val="212529"/>
            <w:sz w:val="23"/>
            <w:szCs w:val="23"/>
          </w:rPr>
          <w:t xml:space="preserve">Optagelse forudsætter endvidere, at </w:t>
        </w:r>
      </w:ins>
      <w:ins w:id="14" w:author="Rikke Lise Simested" w:date="2025-09-22T14:11:00Z">
        <w:r w:rsidR="0035299A" w:rsidRPr="00A00B94">
          <w:rPr>
            <w:rFonts w:ascii="Questa-Regular" w:hAnsi="Questa-Regular"/>
            <w:color w:val="212529"/>
            <w:sz w:val="23"/>
            <w:szCs w:val="23"/>
          </w:rPr>
          <w:t>ans</w:t>
        </w:r>
        <w:r w:rsidR="0035299A" w:rsidRPr="00A00B94">
          <w:rPr>
            <w:rFonts w:ascii="Questa-Regular" w:hAnsi="Questa-Regular" w:hint="eastAsia"/>
            <w:color w:val="212529"/>
            <w:sz w:val="23"/>
            <w:szCs w:val="23"/>
          </w:rPr>
          <w:t>ø</w:t>
        </w:r>
        <w:r w:rsidR="0035299A" w:rsidRPr="00A00B94">
          <w:rPr>
            <w:rFonts w:ascii="Questa-Regular" w:hAnsi="Questa-Regular"/>
            <w:color w:val="212529"/>
            <w:sz w:val="23"/>
            <w:szCs w:val="23"/>
          </w:rPr>
          <w:t>ger</w:t>
        </w:r>
      </w:ins>
      <w:ins w:id="15" w:author="Rikke Lise Simested" w:date="2025-11-18T07:14:00Z">
        <w:r w:rsidR="00553D68">
          <w:rPr>
            <w:rFonts w:ascii="Questa-Regular" w:hAnsi="Questa-Regular"/>
            <w:color w:val="212529"/>
            <w:sz w:val="23"/>
            <w:szCs w:val="23"/>
          </w:rPr>
          <w:t>en har</w:t>
        </w:r>
      </w:ins>
      <w:ins w:id="16" w:author="Rikke Lise Simested" w:date="2025-09-22T14:11:00Z">
        <w:r w:rsidR="0035299A" w:rsidRPr="00A00B94">
          <w:rPr>
            <w:rFonts w:ascii="Questa-Regular" w:hAnsi="Questa-Regular"/>
            <w:color w:val="212529"/>
            <w:sz w:val="23"/>
            <w:szCs w:val="23"/>
          </w:rPr>
          <w:t xml:space="preserve"> </w:t>
        </w:r>
      </w:ins>
      <w:ins w:id="17" w:author="Rikke Lise Simested" w:date="2025-09-22T10:44:00Z">
        <w:r w:rsidRPr="00A00B94">
          <w:rPr>
            <w:rFonts w:ascii="Questa-Regular" w:hAnsi="Questa-Regular"/>
            <w:color w:val="212529"/>
            <w:sz w:val="23"/>
            <w:szCs w:val="23"/>
          </w:rPr>
          <w:t xml:space="preserve">lovligt </w:t>
        </w:r>
      </w:ins>
      <w:ins w:id="18" w:author="Rikke Lise Simested" w:date="2025-11-18T12:25:00Z">
        <w:r w:rsidR="00CB7577">
          <w:rPr>
            <w:rFonts w:ascii="Questa-Regular" w:hAnsi="Questa-Regular"/>
            <w:color w:val="212529"/>
            <w:sz w:val="23"/>
            <w:szCs w:val="23"/>
          </w:rPr>
          <w:t xml:space="preserve">ophold </w:t>
        </w:r>
      </w:ins>
      <w:ins w:id="19" w:author="Rikke Lise Simested" w:date="2025-09-22T10:44:00Z">
        <w:r w:rsidRPr="00A00B94">
          <w:rPr>
            <w:rFonts w:ascii="Questa-Regular" w:hAnsi="Questa-Regular"/>
            <w:color w:val="212529"/>
            <w:sz w:val="23"/>
            <w:szCs w:val="23"/>
          </w:rPr>
          <w:t>i Danmark.</w:t>
        </w:r>
      </w:ins>
    </w:p>
    <w:p w14:paraId="23B3FEAB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Gennemført kandidatuddannelse</w:t>
      </w:r>
    </w:p>
    <w:p w14:paraId="4B3DA6EF" w14:textId="02EDEAAD" w:rsidR="00682B1C" w:rsidRPr="00A00B94" w:rsidRDefault="00682B1C" w:rsidP="00F30DB5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>§ 3.</w:t>
      </w:r>
      <w:r w:rsidRPr="00A00B94">
        <w:rPr>
          <w:rFonts w:ascii="Questa-Regular" w:hAnsi="Questa-Regular"/>
          <w:color w:val="212529"/>
          <w:sz w:val="23"/>
          <w:szCs w:val="23"/>
        </w:rPr>
        <w:t> Ansøgere, der har gennemført en kandidatuddannelse, kan kun optages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 ny erhvervsakademi- eller professionsbacheloruddannelse, hvis der er ledige pladser, jf. dog § 18, stk. 2 og § 21, stk. 5.</w:t>
      </w:r>
    </w:p>
    <w:p w14:paraId="1739FD3D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/>
          <w:color w:val="212529"/>
          <w:sz w:val="23"/>
          <w:szCs w:val="23"/>
        </w:rPr>
        <w:t> Uddannelsesinstitutionen kan dispensere fra stk. 1, hvis der forligger usædvanlige forhold.</w:t>
      </w:r>
    </w:p>
    <w:p w14:paraId="26B4BB8B" w14:textId="77777777" w:rsidR="00682B1C" w:rsidRPr="00A00B94" w:rsidRDefault="00682B1C" w:rsidP="00682B1C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Fonts w:ascii="Questa-Regular" w:hAnsi="Questa-Regular"/>
          <w:color w:val="212529"/>
          <w:sz w:val="23"/>
          <w:szCs w:val="23"/>
        </w:rPr>
        <w:t>Kapitel 2</w:t>
      </w:r>
    </w:p>
    <w:p w14:paraId="7E8B87AD" w14:textId="77777777" w:rsidR="00682B1C" w:rsidRPr="00A00B94" w:rsidRDefault="00682B1C" w:rsidP="00682B1C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Adgangskrav til erhvervsakademi- og professionsbacheloruddannelser</w:t>
      </w:r>
    </w:p>
    <w:p w14:paraId="49E1034A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lastRenderedPageBreak/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Adgang til en uddannelse foruds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opfylder de adgangskrav, der er fastsat i bilag 1.</w:t>
      </w:r>
    </w:p>
    <w:p w14:paraId="58480912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Adgangskravene kan v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re en gymnasial eksamen eller en erhvervsuddannelse (generelt adgangskrav). Endvidere skal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opfylde de specifikke adgangskrav, der fremg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af bilag 1. Udbyderne af samme uddannelse kan bestemme,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skal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 adgangspr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ve. Endelig kan optagelse foruds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skal opfylde sprogkrav og fastsatte karakterkrav, som er lokalt fastsatte af institutionen.</w:t>
      </w:r>
    </w:p>
    <w:p w14:paraId="5E90D38D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ger, der opfylder alle adgangskrav til en uddannelse, jf. stk. 1 og 2, er en kvalificeret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ger.</w:t>
      </w:r>
    </w:p>
    <w:p w14:paraId="7510A428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Generelle adgangskrav</w:t>
      </w:r>
    </w:p>
    <w:p w14:paraId="1A768DDE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Ved en gymnasial eksamen forst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s i denne 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relse:</w:t>
      </w:r>
    </w:p>
    <w:p w14:paraId="512D3086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Almen studentereksamen (stx).</w:t>
      </w:r>
    </w:p>
    <w:p w14:paraId="4DAB6B55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Erhvervsfaglig studentereksamen i forbindelse med erhvervsuddannelse (eux).</w:t>
      </w:r>
    </w:p>
    <w:p w14:paraId="44416FE0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3)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Hf-eksamen/h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jere forberedelseseksamen med eller uden overbygning.</w:t>
      </w:r>
    </w:p>
    <w:p w14:paraId="1D6DAF9B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4)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Merkantil studentereksamen (hhx).</w:t>
      </w:r>
    </w:p>
    <w:p w14:paraId="13F68EE0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5)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Teknisk studentereksamen (htx).</w:t>
      </w:r>
    </w:p>
    <w:p w14:paraId="74D3D860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6)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sk studentereksamen, 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nlands gymnasiale uddannelse,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sk 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jere forberedelseseksamen,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sk 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jere handelseksamen, den erhvervsgymnasiale uddannelse til 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jere handelseksamen fra 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nland,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sk 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jere teknisk eksamen, den erhvervsgymnasiale uddannelse til 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jere teknisk eksamen fra 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nland, eksamen fra Duborg-skolen og fra A. P. M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ller Skolen.</w:t>
      </w:r>
    </w:p>
    <w:p w14:paraId="7E20D322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7)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Gymnasiale indslusningskurser for flygtninge og indvandrere (GIF).</w:t>
      </w:r>
    </w:p>
    <w:p w14:paraId="4C50ADB8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8)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Dansk/Fransk Baccalaur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é</w:t>
      </w:r>
      <w:r w:rsidRPr="00A00B94">
        <w:rPr>
          <w:rFonts w:ascii="Questa-Regular" w:hAnsi="Questa-Regular"/>
          <w:color w:val="212529"/>
          <w:sz w:val="23"/>
          <w:szCs w:val="23"/>
        </w:rPr>
        <w:t>at (DFB), Europ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isk Baccalaur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é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at (EB), International </w:t>
      </w:r>
      <w:proofErr w:type="spellStart"/>
      <w:r w:rsidRPr="00A00B94">
        <w:rPr>
          <w:rFonts w:ascii="Questa-Regular" w:hAnsi="Questa-Regular"/>
          <w:color w:val="212529"/>
          <w:sz w:val="23"/>
          <w:szCs w:val="23"/>
        </w:rPr>
        <w:t>Baccalaureate</w:t>
      </w:r>
      <w:proofErr w:type="spellEnd"/>
      <w:r w:rsidRPr="00A00B94">
        <w:rPr>
          <w:rFonts w:ascii="Questa-Regular" w:hAnsi="Questa-Regular"/>
          <w:color w:val="212529"/>
          <w:sz w:val="23"/>
          <w:szCs w:val="23"/>
        </w:rPr>
        <w:t xml:space="preserve"> (IB) med IB-</w:t>
      </w:r>
      <w:proofErr w:type="spellStart"/>
      <w:r w:rsidRPr="00A00B94">
        <w:rPr>
          <w:rFonts w:ascii="Questa-Regular" w:hAnsi="Questa-Regular"/>
          <w:color w:val="212529"/>
          <w:sz w:val="23"/>
          <w:szCs w:val="23"/>
        </w:rPr>
        <w:t>Diploma</w:t>
      </w:r>
      <w:proofErr w:type="spellEnd"/>
      <w:r w:rsidRPr="00A00B94">
        <w:rPr>
          <w:rFonts w:ascii="Questa-Regular" w:hAnsi="Questa-Regular"/>
          <w:color w:val="212529"/>
          <w:sz w:val="23"/>
          <w:szCs w:val="23"/>
        </w:rPr>
        <w:t>, Baccalaur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é</w:t>
      </w:r>
      <w:r w:rsidRPr="00A00B94">
        <w:rPr>
          <w:rFonts w:ascii="Questa-Regular" w:hAnsi="Questa-Regular"/>
          <w:color w:val="212529"/>
          <w:sz w:val="23"/>
          <w:szCs w:val="23"/>
        </w:rPr>
        <w:t>at Fran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ç</w:t>
      </w:r>
      <w:r w:rsidRPr="00A00B94">
        <w:rPr>
          <w:rFonts w:ascii="Questa-Regular" w:hAnsi="Questa-Regular"/>
          <w:color w:val="212529"/>
          <w:sz w:val="23"/>
          <w:szCs w:val="23"/>
        </w:rPr>
        <w:t>ais International (BFI) og dansk-tysk studentereksamen (DIAP).</w:t>
      </w:r>
    </w:p>
    <w:p w14:paraId="4E255B1D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9)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Udenlandsk eksamen m.v., som er sammenlignelig med en dansk gymnasial eksamen.</w:t>
      </w:r>
    </w:p>
    <w:p w14:paraId="0A253743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International </w:t>
      </w:r>
      <w:proofErr w:type="spellStart"/>
      <w:r w:rsidRPr="00A00B94">
        <w:rPr>
          <w:rFonts w:ascii="Questa-Regular" w:hAnsi="Questa-Regular"/>
          <w:color w:val="212529"/>
          <w:sz w:val="23"/>
          <w:szCs w:val="23"/>
        </w:rPr>
        <w:t>Baccalaureate</w:t>
      </w:r>
      <w:proofErr w:type="spellEnd"/>
      <w:r w:rsidRPr="00A00B94">
        <w:rPr>
          <w:rFonts w:ascii="Questa-Regular" w:hAnsi="Questa-Regular"/>
          <w:color w:val="212529"/>
          <w:sz w:val="23"/>
          <w:szCs w:val="23"/>
        </w:rPr>
        <w:t xml:space="preserve"> (IB) med IB-Course </w:t>
      </w:r>
      <w:proofErr w:type="spellStart"/>
      <w:r w:rsidRPr="00A00B94">
        <w:rPr>
          <w:rFonts w:ascii="Questa-Regular" w:hAnsi="Questa-Regular"/>
          <w:color w:val="212529"/>
          <w:sz w:val="23"/>
          <w:szCs w:val="23"/>
        </w:rPr>
        <w:t>Result</w:t>
      </w:r>
      <w:proofErr w:type="spellEnd"/>
      <w:r w:rsidRPr="00A00B94">
        <w:rPr>
          <w:rFonts w:ascii="Questa-Regular" w:hAnsi="Questa-Regular"/>
          <w:color w:val="212529"/>
          <w:sz w:val="23"/>
          <w:szCs w:val="23"/>
        </w:rPr>
        <w:t xml:space="preserve">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mindst 18 point sidestilles med en hf-eksamen uden overbygning, jf. stk. 1, 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har opn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mindst karakteren 3 i hvert af de 6 fag, der indg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i IB-forl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bet.</w:t>
      </w:r>
    </w:p>
    <w:p w14:paraId="50C5C301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Bevis for eux 1. del sidestilles med en hf-eksamen uden overbygning, jf. stk. 1.</w:t>
      </w:r>
    </w:p>
    <w:p w14:paraId="4DD6EA02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Kravet om adgangsgivende eksamen kan til visse uddannelser opfyldes med enten adgangseksamen til ingeni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ruddannelserne, adgangseksamen til de maritime professionsbacheloruddannelser, adgangseksamen til professionsbacheloruddannelserne urban landskabsingeni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 og skov- og landskabsingeni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r, adgangseksamen til erhvervsakademiuddannelsen til markedsf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rings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konom eller pakker af gymnasiale enkeltfag, eventuelt i kombination med erhvervserfaring, jf. bilag 1.</w:t>
      </w:r>
    </w:p>
    <w:p w14:paraId="48DC371A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Vurdering af udenlandske eksaminer foretages i henhold til lov om vurdering af udenlandske uddannelseskvalifikationer m.v.</w:t>
      </w:r>
    </w:p>
    <w:p w14:paraId="433ABB42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Specifikke adgangskrav</w:t>
      </w:r>
    </w:p>
    <w:p w14:paraId="3F2EB283" w14:textId="3C3D0FB8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6.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Ved specifikke adgangskrav forst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s bestemte gymnasiale fag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A-, B-, C-, D- eller </w:t>
      </w:r>
      <w:proofErr w:type="spellStart"/>
      <w:r w:rsidRPr="00A00B94">
        <w:rPr>
          <w:rFonts w:ascii="Questa-Regular" w:hAnsi="Questa-Regular"/>
          <w:color w:val="212529"/>
          <w:sz w:val="23"/>
          <w:szCs w:val="23"/>
        </w:rPr>
        <w:t>E-niveau</w:t>
      </w:r>
      <w:proofErr w:type="spellEnd"/>
      <w:r w:rsidRPr="00A00B94">
        <w:rPr>
          <w:rFonts w:ascii="Questa-Regular" w:hAnsi="Questa-Regular"/>
          <w:color w:val="212529"/>
          <w:sz w:val="23"/>
          <w:szCs w:val="23"/>
        </w:rPr>
        <w:t>, jf. reglerne for gymnasiale uddannelser, for erhvervsuddannelse</w:t>
      </w:r>
      <w:ins w:id="20" w:author="Rikke Lise Simested" w:date="2025-11-14T12:01:00Z">
        <w:r w:rsidR="00EF5022">
          <w:rPr>
            <w:rFonts w:ascii="Questa-Regular" w:hAnsi="Questa-Regular"/>
            <w:color w:val="212529"/>
            <w:sz w:val="23"/>
            <w:szCs w:val="23"/>
          </w:rPr>
          <w:t xml:space="preserve">, </w:t>
        </w:r>
      </w:ins>
      <w:del w:id="21" w:author="Rikke Lise Simested" w:date="2025-11-14T12:01:00Z">
        <w:r w:rsidRPr="00A00B94" w:rsidDel="00EF5022">
          <w:rPr>
            <w:rFonts w:ascii="Questa-Regular" w:hAnsi="Questa-Regular"/>
            <w:color w:val="212529"/>
            <w:sz w:val="23"/>
            <w:szCs w:val="23"/>
          </w:rPr>
          <w:delText xml:space="preserve"> eller </w:delText>
        </w:r>
      </w:del>
      <w:r w:rsidRPr="00A00B94">
        <w:rPr>
          <w:rFonts w:ascii="Questa-Regular" w:hAnsi="Questa-Regular"/>
          <w:color w:val="212529"/>
          <w:sz w:val="23"/>
          <w:szCs w:val="23"/>
        </w:rPr>
        <w:t>for almen voksenuddannelse</w:t>
      </w:r>
      <w:ins w:id="22" w:author="Rikke Lise Simested" w:date="2025-11-14T12:02:00Z">
        <w:r w:rsidR="00EF5022">
          <w:rPr>
            <w:rFonts w:ascii="Questa-Regular" w:hAnsi="Questa-Regular"/>
            <w:color w:val="212529"/>
            <w:sz w:val="23"/>
            <w:szCs w:val="23"/>
          </w:rPr>
          <w:t xml:space="preserve"> eller for adgangseksamen</w:t>
        </w:r>
      </w:ins>
      <w:ins w:id="23" w:author="Rikke Lise Simested" w:date="2025-11-18T06:46:00Z">
        <w:r w:rsidR="00F020C1">
          <w:rPr>
            <w:rFonts w:ascii="Questa-Regular" w:hAnsi="Questa-Regular"/>
            <w:color w:val="212529"/>
            <w:sz w:val="23"/>
            <w:szCs w:val="23"/>
          </w:rPr>
          <w:t xml:space="preserve"> til visse videregående uddannelser</w:t>
        </w:r>
      </w:ins>
      <w:r w:rsidRPr="00A00B94">
        <w:rPr>
          <w:rFonts w:ascii="Questa-Regular" w:hAnsi="Questa-Regular"/>
          <w:color w:val="212529"/>
          <w:sz w:val="23"/>
          <w:szCs w:val="23"/>
        </w:rPr>
        <w:t>. Specifikke adgangskrav opfyldes enten ved den gymnasiale eksamen</w:t>
      </w:r>
      <w:ins w:id="24" w:author="Rikke Lise Simested" w:date="2025-11-14T12:02:00Z">
        <w:r w:rsidR="00EF5022">
          <w:rPr>
            <w:rFonts w:ascii="Questa-Regular" w:hAnsi="Questa-Regular"/>
            <w:color w:val="212529"/>
            <w:sz w:val="23"/>
            <w:szCs w:val="23"/>
          </w:rPr>
          <w:t>,</w:t>
        </w:r>
      </w:ins>
      <w:del w:id="25" w:author="Rikke Lise Simested" w:date="2025-11-14T12:02:00Z">
        <w:r w:rsidRPr="00A00B94" w:rsidDel="00EF5022">
          <w:rPr>
            <w:rFonts w:ascii="Questa-Regular" w:hAnsi="Questa-Regular"/>
            <w:color w:val="212529"/>
            <w:sz w:val="23"/>
            <w:szCs w:val="23"/>
          </w:rPr>
          <w:delText xml:space="preserve"> eller</w:delText>
        </w:r>
      </w:del>
      <w:r w:rsidRPr="00A00B94">
        <w:rPr>
          <w:rFonts w:ascii="Questa-Regular" w:hAnsi="Questa-Regular"/>
          <w:color w:val="212529"/>
          <w:sz w:val="23"/>
          <w:szCs w:val="23"/>
        </w:rPr>
        <w:t xml:space="preserve"> ved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rt gymnasialt enkeltfag</w:t>
      </w:r>
      <w:ins w:id="26" w:author="Rikke Lise Simested" w:date="2025-11-14T12:02:00Z">
        <w:r w:rsidR="00EF5022">
          <w:rPr>
            <w:rFonts w:ascii="Questa-Regular" w:hAnsi="Questa-Regular"/>
            <w:color w:val="212529"/>
            <w:sz w:val="23"/>
            <w:szCs w:val="23"/>
          </w:rPr>
          <w:t>, ved enkeltfag fra adgangs</w:t>
        </w:r>
      </w:ins>
      <w:ins w:id="27" w:author="Rikke Lise Simested" w:date="2025-11-18T06:46:00Z">
        <w:r w:rsidR="00F020C1">
          <w:rPr>
            <w:rFonts w:ascii="Questa-Regular" w:hAnsi="Questa-Regular"/>
            <w:color w:val="212529"/>
            <w:sz w:val="23"/>
            <w:szCs w:val="23"/>
          </w:rPr>
          <w:t>eksamen</w:t>
        </w:r>
      </w:ins>
      <w:ins w:id="28" w:author="Rikke Lise Simested" w:date="2025-11-14T12:02:00Z">
        <w:r w:rsidR="00EF5022">
          <w:rPr>
            <w:rFonts w:ascii="Questa-Regular" w:hAnsi="Questa-Regular"/>
            <w:color w:val="212529"/>
            <w:sz w:val="23"/>
            <w:szCs w:val="23"/>
          </w:rPr>
          <w:t xml:space="preserve"> </w:t>
        </w:r>
      </w:ins>
      <w:del w:id="29" w:author="Rikke Lise Simested" w:date="2025-11-14T12:02:00Z">
        <w:r w:rsidRPr="00A00B94" w:rsidDel="00EF5022">
          <w:rPr>
            <w:rFonts w:ascii="Questa-Regular" w:hAnsi="Questa-Regular"/>
            <w:color w:val="212529"/>
            <w:sz w:val="23"/>
            <w:szCs w:val="23"/>
          </w:rPr>
          <w:delText xml:space="preserve"> </w:delText>
        </w:r>
      </w:del>
      <w:r w:rsidRPr="00A00B94">
        <w:rPr>
          <w:rFonts w:ascii="Questa-Regular" w:hAnsi="Questa-Regular"/>
          <w:color w:val="212529"/>
          <w:sz w:val="23"/>
          <w:szCs w:val="23"/>
        </w:rPr>
        <w:t xml:space="preserve">eller ved kompetencebevis. Adgangskravet kan </w:t>
      </w:r>
      <w:r w:rsidRPr="00A00B94">
        <w:rPr>
          <w:rFonts w:ascii="Questa-Regular" w:hAnsi="Questa-Regular"/>
          <w:color w:val="212529"/>
          <w:sz w:val="23"/>
          <w:szCs w:val="23"/>
        </w:rPr>
        <w:lastRenderedPageBreak/>
        <w:t>opfyldes gennem fag fra en erhvervsuddannelse,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faget er sidestillet med et gymnasialt enkeltfag, jf. bilag 2.</w:t>
      </w:r>
    </w:p>
    <w:p w14:paraId="7D8315C4" w14:textId="5D687433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De specifikke adgangskrav fremg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 af bilag 1. </w:t>
      </w:r>
      <w:r w:rsidRPr="00A00B94">
        <w:rPr>
          <w:rFonts w:ascii="Questa-Regular" w:hAnsi="Questa-Regular"/>
          <w:color w:val="FF0000"/>
          <w:sz w:val="23"/>
          <w:szCs w:val="23"/>
        </w:rPr>
        <w:t>Faget er best</w:t>
      </w:r>
      <w:r w:rsidRPr="00A00B94">
        <w:rPr>
          <w:rFonts w:ascii="Questa-Regular" w:hAnsi="Questa-Regular" w:hint="eastAsia"/>
          <w:color w:val="FF0000"/>
          <w:sz w:val="23"/>
          <w:szCs w:val="23"/>
        </w:rPr>
        <w:t>å</w:t>
      </w:r>
      <w:r w:rsidRPr="00A00B94">
        <w:rPr>
          <w:rFonts w:ascii="Questa-Regular" w:hAnsi="Questa-Regular"/>
          <w:color w:val="FF0000"/>
          <w:sz w:val="23"/>
          <w:szCs w:val="23"/>
        </w:rPr>
        <w:t>et, n</w:t>
      </w:r>
      <w:r w:rsidRPr="00A00B94">
        <w:rPr>
          <w:rFonts w:ascii="Questa-Regular" w:hAnsi="Questa-Regular" w:hint="eastAsia"/>
          <w:color w:val="FF0000"/>
          <w:sz w:val="23"/>
          <w:szCs w:val="23"/>
        </w:rPr>
        <w:t>å</w:t>
      </w:r>
      <w:r w:rsidRPr="00A00B94">
        <w:rPr>
          <w:rFonts w:ascii="Questa-Regular" w:hAnsi="Questa-Regular"/>
          <w:color w:val="FF0000"/>
          <w:sz w:val="23"/>
          <w:szCs w:val="23"/>
        </w:rPr>
        <w:t xml:space="preserve">r det </w:t>
      </w:r>
      <w:ins w:id="30" w:author="Rikke Lise Simested" w:date="2025-11-14T12:04:00Z">
        <w:r w:rsidR="00EF5022">
          <w:rPr>
            <w:rFonts w:ascii="Questa-Regular" w:hAnsi="Questa-Regular"/>
            <w:color w:val="FF0000"/>
            <w:sz w:val="23"/>
            <w:szCs w:val="23"/>
          </w:rPr>
          <w:t xml:space="preserve">er </w:t>
        </w:r>
      </w:ins>
      <w:ins w:id="31" w:author="Rikke Lise Simested" w:date="2025-09-22T09:21:00Z">
        <w:r w:rsidR="009926F3" w:rsidRPr="00A00B94">
          <w:rPr>
            <w:rFonts w:ascii="Questa-Regular" w:hAnsi="Questa-Regular"/>
            <w:color w:val="FF0000"/>
            <w:sz w:val="23"/>
            <w:szCs w:val="23"/>
          </w:rPr>
          <w:t>best</w:t>
        </w:r>
        <w:r w:rsidR="009926F3" w:rsidRPr="00A00B94">
          <w:rPr>
            <w:rFonts w:ascii="Questa-Regular" w:hAnsi="Questa-Regular" w:hint="eastAsia"/>
            <w:color w:val="FF0000"/>
            <w:sz w:val="23"/>
            <w:szCs w:val="23"/>
          </w:rPr>
          <w:t>å</w:t>
        </w:r>
      </w:ins>
      <w:ins w:id="32" w:author="Rikke Lise Simested" w:date="2025-11-14T12:04:00Z">
        <w:r w:rsidR="00EF5022">
          <w:rPr>
            <w:rFonts w:ascii="Questa-Regular" w:hAnsi="Questa-Regular"/>
            <w:color w:val="FF0000"/>
            <w:sz w:val="23"/>
            <w:szCs w:val="23"/>
          </w:rPr>
          <w:t>et efter</w:t>
        </w:r>
      </w:ins>
      <w:ins w:id="33" w:author="Rikke Lise Simested" w:date="2025-11-14T12:03:00Z">
        <w:r w:rsidR="00EF5022">
          <w:rPr>
            <w:rFonts w:ascii="Questa-Regular" w:hAnsi="Questa-Regular"/>
            <w:color w:val="FF0000"/>
            <w:sz w:val="23"/>
            <w:szCs w:val="23"/>
          </w:rPr>
          <w:t xml:space="preserve"> reglerne for den pågældende uddannelse</w:t>
        </w:r>
      </w:ins>
      <w:ins w:id="34" w:author="Rikke Lise Simested" w:date="2025-11-14T12:04:00Z">
        <w:r w:rsidR="00EF5022">
          <w:rPr>
            <w:rFonts w:ascii="Questa-Regular" w:hAnsi="Questa-Regular"/>
            <w:color w:val="FF0000"/>
            <w:sz w:val="23"/>
            <w:szCs w:val="23"/>
          </w:rPr>
          <w:t>.</w:t>
        </w:r>
      </w:ins>
      <w:del w:id="35" w:author="Rikke Lise Simested" w:date="2025-09-22T09:21:00Z">
        <w:r w:rsidRPr="00A00B94" w:rsidDel="009926F3">
          <w:rPr>
            <w:rFonts w:ascii="Questa-Regular" w:hAnsi="Questa-Regular"/>
            <w:color w:val="FF0000"/>
            <w:sz w:val="23"/>
            <w:szCs w:val="23"/>
          </w:rPr>
          <w:delText>v</w:delText>
        </w:r>
        <w:r w:rsidRPr="00A00B94" w:rsidDel="009926F3">
          <w:rPr>
            <w:rFonts w:ascii="Questa-Regular" w:hAnsi="Questa-Regular" w:hint="eastAsia"/>
            <w:color w:val="FF0000"/>
            <w:sz w:val="23"/>
            <w:szCs w:val="23"/>
          </w:rPr>
          <w:delText>æ</w:delText>
        </w:r>
        <w:r w:rsidRPr="00A00B94" w:rsidDel="009926F3">
          <w:rPr>
            <w:rFonts w:ascii="Questa-Regular" w:hAnsi="Questa-Regular"/>
            <w:color w:val="FF0000"/>
            <w:sz w:val="23"/>
            <w:szCs w:val="23"/>
          </w:rPr>
          <w:delText>gtede gennemsnit af samtlige opn</w:delText>
        </w:r>
        <w:r w:rsidRPr="00A00B94" w:rsidDel="009926F3">
          <w:rPr>
            <w:rFonts w:ascii="Questa-Regular" w:hAnsi="Questa-Regular" w:hint="eastAsia"/>
            <w:color w:val="FF0000"/>
            <w:sz w:val="23"/>
            <w:szCs w:val="23"/>
          </w:rPr>
          <w:delText>å</w:delText>
        </w:r>
        <w:r w:rsidRPr="00A00B94" w:rsidDel="009926F3">
          <w:rPr>
            <w:rFonts w:ascii="Questa-Regular" w:hAnsi="Questa-Regular"/>
            <w:color w:val="FF0000"/>
            <w:sz w:val="23"/>
            <w:szCs w:val="23"/>
          </w:rPr>
          <w:delText>ede karakterer i det konkrete fag er mindst 2,0 uden oprunding</w:delText>
        </w:r>
      </w:del>
      <w:del w:id="36" w:author="Rikke Lise Simested" w:date="2025-11-14T12:04:00Z">
        <w:r w:rsidRPr="00A00B94" w:rsidDel="00EF5022">
          <w:rPr>
            <w:rFonts w:ascii="Questa-Regular" w:hAnsi="Questa-Regular"/>
            <w:color w:val="FF0000"/>
            <w:sz w:val="23"/>
            <w:szCs w:val="23"/>
          </w:rPr>
          <w:delText>.</w:delText>
        </w:r>
      </w:del>
      <w:r w:rsidRPr="00A00B94">
        <w:rPr>
          <w:rFonts w:ascii="Questa-Regular" w:hAnsi="Questa-Regular"/>
          <w:color w:val="FF0000"/>
          <w:sz w:val="23"/>
          <w:szCs w:val="23"/>
        </w:rPr>
        <w:t xml:space="preserve"> </w:t>
      </w:r>
      <w:r w:rsidRPr="00A00B94">
        <w:rPr>
          <w:rFonts w:ascii="Questa-Regular" w:hAnsi="Questa-Regular"/>
          <w:color w:val="212529"/>
          <w:sz w:val="23"/>
          <w:szCs w:val="23"/>
        </w:rPr>
        <w:t>Adgangskravene fastsættes af Uddannelses- og Forskningsstyrelsen efter indstilling af udbyderne af uddannelsen.</w:t>
      </w:r>
    </w:p>
    <w:p w14:paraId="28E6F9AA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Den 1. februar offentligg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 styrelsen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ndringer af de specifikke adgangskrav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optagelsesportalen www.optagelse.dk. 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rpelser varsles pr. 1. februar med mindst 2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r, de 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rpede krav 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der i kraft.</w:t>
      </w:r>
    </w:p>
    <w:p w14:paraId="4004B32B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afg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 i det enkelte tilf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lde, om adgangskravet er opfyldt,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adgangskravet i bilag 1 er fastsat til en relevant erhvervsuddannelse og der ikke er anf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rt en specifik erhvervsuddannelse.</w:t>
      </w:r>
    </w:p>
    <w:p w14:paraId="0F5A4C3F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 adgangskravet omfatter gymnasiale enkeltfag, skal institutionen vurdere udenlandske adgangsgrundlag i henhold til lov om vurdering af udenlandske uddannelseskvalifikationer,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5, stk. 5.</w:t>
      </w:r>
    </w:p>
    <w:p w14:paraId="162BB547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Adgangspr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ve</w:t>
      </w:r>
    </w:p>
    <w:p w14:paraId="25D61499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7.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De udbydende institutioner af samme uddannelse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 i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llesskab eventuelle regler om adgangspr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ver. Krav om deltagelse i en adgangspr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 varsles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optagelsesportalen www.optagelse.dk senest 1. februar,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ret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 kravet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virkning.</w:t>
      </w:r>
    </w:p>
    <w:p w14:paraId="20E10714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Afvikles en adgangspr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 virtuelt, skal institutionen sikre, at sikkerhedsforanstaltningerne i forbindelse med afholdelse af en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dan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 svarer til, hvad der almindeligvis 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lder for afvikling af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ven.</w:t>
      </w:r>
    </w:p>
    <w:p w14:paraId="73D94767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Hvis studiepladserne opdeles i kvoter,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12, kan de udbydende institutioner beslutte, at en adgangspr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 kun skal omfatte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der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 om optagelse gennem kvote 1 eller kvote 2.</w:t>
      </w:r>
    </w:p>
    <w:p w14:paraId="71954302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Krav om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adgangspr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 fremg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af bilag 1.</w:t>
      </w:r>
    </w:p>
    <w:p w14:paraId="0638A907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Karakterkrav</w:t>
      </w:r>
    </w:p>
    <w:p w14:paraId="46B92A6A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8.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kan kr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ve,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har opn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mindst et bestemt gennemsnit i den adgangsgivende eksamen. Endvidere kan institutionen kr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ve,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har opn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mindst en bestemt karakter i udvalgte fag.</w:t>
      </w:r>
    </w:p>
    <w:p w14:paraId="489CF92D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kan bestemme, at resultatet af en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 sidestilles med opfyldelse af et fastsat karakterkrav. Institutionen tilrettel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gger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ven, som skal dokumentere,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besidder de kr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vede kvalifikationer.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ven kan kun omfatte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der ikke opfylder karakterkravet.</w:t>
      </w:r>
    </w:p>
    <w:p w14:paraId="491016ED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kan bestemme, at et fastsat karakterkrav kun omfatter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i kvote 1 eller kvote 2 eller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ved institutionens efteroptag eller vinteroptag. Institutionen kan endvidere bestemme, at et fastsat karakterkrav kun omfatter uddannelser uden adgangsbegr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nsning.</w:t>
      </w:r>
    </w:p>
    <w:p w14:paraId="094C6B4D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ttelse af karakterkrav og efterf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lgende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ndringer skal meddeles Uddannelses- og Forskningsstyrelsen. Information om 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 karakterkrav og varslinger offentligg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optagelsesportalen www.optagelse.dk.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ttelse af karakterkrav og 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rpelser skal varsles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optagelsesportalen, senest 1. februar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ret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ttelsen eller 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rpelsen 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der i kraft.</w:t>
      </w:r>
    </w:p>
    <w:p w14:paraId="53BD1D59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kan bestemme at anden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rt videreg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ende uddannelse kan opfylde et fastsat karakterkrav.</w:t>
      </w:r>
    </w:p>
    <w:p w14:paraId="191BB7E6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6.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kan dispensere fra fastsatte karakterkrav, hvis der foreligger us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dvanlige forhold.</w:t>
      </w:r>
    </w:p>
    <w:p w14:paraId="576AC0DB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lastRenderedPageBreak/>
        <w:t>Optagelse p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 xml:space="preserve"> baggrund af individuel konkret vurdering</w:t>
      </w:r>
    </w:p>
    <w:p w14:paraId="35756448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9.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 kan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 om optagelse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baggrund af andre dokumenterede kvalifikationer end de fastsatte adgangskrav.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gningen indg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i optagelsesprocessen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lige fod med de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vrige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gninger, hvis uddannelsesinstitutionen har vurderet,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har faglige kvalifikationer, der kan sidestilles med de fastsatte adgangskrav.</w:t>
      </w:r>
    </w:p>
    <w:p w14:paraId="7394E602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kan kr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ve,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inden studiestart har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supplerende fag for at dokumentere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dvendige kvalifikationer.</w:t>
      </w:r>
    </w:p>
    <w:p w14:paraId="3248E259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Institutionens faglige vurdering efter stk. 1 og 2 omfatter kun den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gte uddannelse ved den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 institution.</w:t>
      </w:r>
    </w:p>
    <w:p w14:paraId="3120417B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Betinget optagelse</w:t>
      </w:r>
    </w:p>
    <w:p w14:paraId="3D7CDAA9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10.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kan optage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som ikke opfylder adgangskravene ved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gningsfristens udl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b, jf. stk. 2 og 3.</w:t>
      </w:r>
    </w:p>
    <w:p w14:paraId="79DD4A1A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skal opfylde adgangskravene inden studiestart eller umiddelbart derefter. Institutionen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 en frist for, hvorn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kravene skal v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re opfyldt.</w:t>
      </w:r>
    </w:p>
    <w:p w14:paraId="3970B6F0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gers optagelseskvotient i kvote 1 skal ogs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efter eventuel genberegning v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re lig med eller 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jere end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rets 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nsekvotient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den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gte uddannelse. Dog bortfalder betingelsen, 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er blevet vurderet optagelsesberettiget i kvote 2.</w:t>
      </w:r>
    </w:p>
    <w:p w14:paraId="3426F9D1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bookmarkStart w:id="37" w:name="_Hlk214361925"/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Rangering af ans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gere med gennemf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rt kandidatuddannelse</w:t>
      </w:r>
    </w:p>
    <w:p w14:paraId="564A9E97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bookmarkStart w:id="38" w:name="_Hlk214361905"/>
      <w:bookmarkEnd w:id="37"/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11.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rangerer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gere, der er omfattet af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3, stk. 1, efter objektive og faglige kriterier, der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forh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nd er fastsat af institutionen. Rangeringen af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gerne indberettes til Den Koordinerede Tilmelding.</w:t>
      </w:r>
    </w:p>
    <w:p w14:paraId="07B2F4A1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der har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et dispensation,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3, stk. 2, indg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i den ordin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re optagelsesproces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lige fod med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vrige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til uddannelsen.</w:t>
      </w:r>
    </w:p>
    <w:p w14:paraId="775F7BEF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Kriterier fastsat i henhold til stk. 1, skal offentligg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institutionens hjemmeside.</w:t>
      </w:r>
    </w:p>
    <w:bookmarkEnd w:id="38"/>
    <w:p w14:paraId="2522698D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Kvoter</w:t>
      </w:r>
    </w:p>
    <w:p w14:paraId="34380517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12.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Hvis der er flere kvalificerede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end studiepladser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uddannelsen, opdeles pladserne i kvote 1 og kvote 2. Overskydende pladser fra den ene kvote overf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 til den anden kvote.</w:t>
      </w:r>
    </w:p>
    <w:p w14:paraId="6428060A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Uddannelses- og Forskningsstyrelsen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tter hvert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kvoternes 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rrelse efter indstilling fra uddannelsesinstitutionerne.</w:t>
      </w:r>
    </w:p>
    <w:p w14:paraId="6E7CA0CC" w14:textId="5B965733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Styrelsen kan godkende, at de udbydende institutioner af samme uddannelse, kan anvende et andet optagelsessystem.</w:t>
      </w:r>
    </w:p>
    <w:p w14:paraId="3E3192EB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Oplysninger om kvotefordeling eller det anvendte optagelsessystem skal fremg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af institutionens hjemmeside.</w:t>
      </w:r>
    </w:p>
    <w:p w14:paraId="0EDE0EED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gningsproces - sommeroptag</w:t>
      </w:r>
    </w:p>
    <w:p w14:paraId="77EF4D7F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13.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 om optagelse i kvote 1 og 2 indgives digitalt via optagelsesportalen www.optagelse.dk, medmindre uddannelsesinstitutionen har accepteret,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gningen kan indgives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 anden m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de, jf. 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 om digital kommunikation ved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 om optagelse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videreg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ende uddannelse.</w:t>
      </w:r>
    </w:p>
    <w:p w14:paraId="327CF234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Der kan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ges om optagelse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op til otte uddannelser i prioriteret 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kkef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lge.</w:t>
      </w:r>
    </w:p>
    <w:p w14:paraId="7E649279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lastRenderedPageBreak/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ikke har modtaget den relevante dokumentation inden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gningsfristens udl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b, kan dokumentationen indsendes efterf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lgende. Institutionen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 en kort frist for eftersendelse af dokumentation. Oplysningerne skal fremg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af institutionens hjemmeside.</w:t>
      </w:r>
    </w:p>
    <w:p w14:paraId="73542723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14.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Fristen for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 om optagelse er den 15. marts kl. 12:00 for:</w:t>
      </w:r>
    </w:p>
    <w:p w14:paraId="7E6E5B3A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gninger i kvote 2.</w:t>
      </w:r>
    </w:p>
    <w:p w14:paraId="6AAEC777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der skal deltage i en adgangs- eller optagelsespr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ve.</w:t>
      </w:r>
    </w:p>
    <w:p w14:paraId="4E2702C3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3)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gere med udenlandske adgangsgivende eksaminer,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5, stk. 1, nr. 8 og 9.</w:t>
      </w:r>
    </w:p>
    <w:p w14:paraId="49A1C735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4)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gere, der ikke har en adgangsgivende eksamen, men som institutionen har vurderet har tilsvarende kvalifikationer,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9.</w:t>
      </w:r>
    </w:p>
    <w:p w14:paraId="5E642A52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5)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gninger, der omfatter 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gning efter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3, stk. 2,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8, stk. 6, eller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16, stk. 6.</w:t>
      </w:r>
    </w:p>
    <w:p w14:paraId="43B88579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6)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nlandske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der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 optagelse uden om adgangsbegr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nsningen efter den 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nlandske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rordning,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22.</w:t>
      </w:r>
    </w:p>
    <w:p w14:paraId="18E54C33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7)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gninger til uddannelser, hvor institutionen ikke optager efter kvotesystemet, medmindre institutionen har valgt 5. juli som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gningsfrist.</w:t>
      </w:r>
    </w:p>
    <w:p w14:paraId="2FA900D1" w14:textId="50ED020E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8)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gninger om genoptagelse,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37.</w:t>
      </w:r>
    </w:p>
    <w:p w14:paraId="019125ED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Fristen for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 om optagelse er den 5. juli kl. 12:00 for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gninger i kvote 1.</w:t>
      </w:r>
    </w:p>
    <w:p w14:paraId="386899F7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 bliver vurderet i b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de kvote 1 og 2, 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gningen indgives senest den 15. marts kl. 12:00. Vurdering i kvote 1 foruds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 dog,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har en adgangsgivende eksamen, der kan omregnes til en optagelseskvotient.</w:t>
      </w:r>
    </w:p>
    <w:p w14:paraId="1FE75A4C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geren kan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ndre i prioriteringen af de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gte uddannelser indtil den 5. juli kl. 12.00.</w:t>
      </w:r>
    </w:p>
    <w:p w14:paraId="097FD215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kan dispensere fra stk. 1, 2 og 4, hvis der foreligger us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dvanlige forhold.</w:t>
      </w:r>
    </w:p>
    <w:p w14:paraId="07AB1326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gningsproces - vinteroptag</w:t>
      </w:r>
    </w:p>
    <w:p w14:paraId="490A5007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15.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kan beslutte at optage studerende om vinteren med henblik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studiestart i for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rssemestret. Omfanget af udbudte uddannelser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ttes af institutionen. Optagelsesprocessen, herunder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gningsfrist,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ttes af institutionen og offentligg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institutionens hjemmeside.</w:t>
      </w:r>
    </w:p>
    <w:p w14:paraId="2BACF15D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gningsprocessen er tilendebragt, og tilbud om studieplads eller afslag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optagelse er udsendt, skal institutionen oplyse om eventuelle ledige studiepladser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sin hjemmeside.</w:t>
      </w:r>
    </w:p>
    <w:p w14:paraId="24B447F1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Oph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 af vinteroptag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 uddannelse skal varsles senest den 1. februar,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ret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 det sidste vinteroptag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res.</w:t>
      </w:r>
    </w:p>
    <w:p w14:paraId="3338A325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Ingen af 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relsens bestemmelser, der vedr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rer Den Koordinerede Tilmelding, finder anvendelse for vinteroptag.</w:t>
      </w:r>
    </w:p>
    <w:p w14:paraId="1ED79DEE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Kvote 1</w:t>
      </w:r>
    </w:p>
    <w:p w14:paraId="50D284FB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16.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Studiepladserne i kvote 1 tildeles efter faldende optagelseskvotient. Adgangsgrundlag efter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5, stk. 1, nr. 1-8, og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5, stk. 2 og 3, indg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r, hvis adgangsgrundlaget kan omregnes til en optagelseskvotient.</w:t>
      </w:r>
    </w:p>
    <w:p w14:paraId="37448300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Optagelseskvotienten er</w:t>
      </w:r>
    </w:p>
    <w:p w14:paraId="5A626D77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eksamensgennemsnittet if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lge beviset for den adgangsgivende eksamen, jf. dog stk. 3, eller</w:t>
      </w:r>
    </w:p>
    <w:p w14:paraId="0D0E5F9A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eksamensgennemsnittet omregnet til 7-trins-skalaen, for en eksamen, som er fra en EU-medlemsstat eller en E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S-stat.</w:t>
      </w:r>
    </w:p>
    <w:p w14:paraId="7B764399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gerens optagelseskvotient kan dog v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re nedjusteret som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lge af genberegning, jf. B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rne- og Undervisningsministeriets regler herom.</w:t>
      </w:r>
    </w:p>
    <w:p w14:paraId="030C4EAE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lastRenderedPageBreak/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har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rt flere adgangsgivende eksaminer, anvendes eksamensgennemsnittet i den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rst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rte eksamen.</w:t>
      </w:r>
    </w:p>
    <w:p w14:paraId="0A3313B3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Den laveste optagelseskvotient, der udl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ser et tilbud om en studieplads, kaldes 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nsekvotienten. Hvis der herefter er resterende pladser, fordeler den Koordinerede Tilmelding de resterende studiepladser ved lodtr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kning. Lodtr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kningen omfatter alle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der har en optagelseskvotient, der er 0,1 karakterpoint lavere end 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nsekvotienten.</w:t>
      </w:r>
    </w:p>
    <w:p w14:paraId="64876D21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6.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kan justere 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gers optagelseskvotient, hvis der foreligger us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dvanlige forhold, herunder funktionsneds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ttelse, der har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virket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gerens opn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ede resultater i den adgangsgivende eksamen.</w:t>
      </w:r>
    </w:p>
    <w:p w14:paraId="3A72772D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Kvote 2</w:t>
      </w:r>
    </w:p>
    <w:p w14:paraId="5452CEFD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17.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Studiepladserne i kvote 2 tildeles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baggrund af en konkret vurdering til:</w:t>
      </w:r>
    </w:p>
    <w:p w14:paraId="07DBB15B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som ikke har tilstr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kkelig kvotient til optagelse i kvote 1.</w:t>
      </w:r>
    </w:p>
    <w:p w14:paraId="122FA3B0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som har et eksamensbevis uden et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rt eksamensgennemsnit.</w:t>
      </w:r>
    </w:p>
    <w:p w14:paraId="48A7502F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3)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med adgangseksamen til ingeni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ruddannelserne m.v.,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5, stk. 4.</w:t>
      </w:r>
    </w:p>
    <w:p w14:paraId="55BBEC38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4)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gere, der ikke har en adgangsgivende eksamen, men som institutionen har vurderet har tilsvarende kvalifikationer,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9.</w:t>
      </w:r>
    </w:p>
    <w:p w14:paraId="256215AF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5)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med en adgangsgivende eksamen fra lande uden for EU/E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S.</w:t>
      </w:r>
    </w:p>
    <w:p w14:paraId="3EE69F49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6)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der skal deltage i en adgangspr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ve, en adgangsgivende samtale eller lignende.</w:t>
      </w:r>
    </w:p>
    <w:p w14:paraId="30797CA7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Uddannelsesinstitutionerne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tter, hvilke objektive og faglige kriterier, der indg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i vurderingen. Erhvervsarbejde og andre aktiviteter kan 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jest indg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 vurderingen med en periode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sammenlagt 12 m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neder. Institutionens vurdering kan omfatte optagelsespr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ver, samtaler m.v. Kriterierne skal varsles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institutionens hjemmeside senest 1. februar med mindst 1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r.</w:t>
      </w:r>
    </w:p>
    <w:p w14:paraId="3FAFD0EF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V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rnepligtstjeneste og udstationering som led i kontrakt med forsvaret sidestilles med erhvervsarbejde, jf. stk. 2. Kontraktperioden indtil studiestart kan indg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 vurderingen, jf. dog stk. 2, 2. pkt.</w:t>
      </w:r>
    </w:p>
    <w:p w14:paraId="56EF387D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Vurderingen kan omfatte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gerens opn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ede karakterer i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vel den adgangsgivende eksamen som i enkelte fag. 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har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rt flere adgangsgivende eksaminer, og eksamensgennemsnittet fra den adgangsgivende eksamen indg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i vurderingen, anvendes eksamensgennemsnittet fra den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rst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rte eksamen.</w:t>
      </w:r>
    </w:p>
    <w:p w14:paraId="3257012E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Hvis institutionen vurderer, at der foreligger us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dvanlige forhold, der har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virket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gerens opn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ede resultater i den adgangsgivende eksamen, kan de us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dvanlige forhold inddrages i vurderingen af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gningen.</w:t>
      </w:r>
    </w:p>
    <w:p w14:paraId="4ED51F85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6.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Afvikles optagelsespr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ver, samtaler m.v. efter stk. 2 virtuelt, skal institutionen sikre, at sikkerhedsforanstaltningerne i forbindelse med afholdelse af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ven eller samtalen m.v. svarer til, hvad der almindeligvis 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lder for afviklingen af aktiviteten.</w:t>
      </w:r>
    </w:p>
    <w:p w14:paraId="61271B0A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Standby-pladser</w:t>
      </w:r>
    </w:p>
    <w:p w14:paraId="344533C9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18.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skal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 et antal standby-pladser, som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ges samtidig med den ordin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 om optagelse.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opf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 rangeret venteliste efter samme kriterier som ved den ordin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re optagelse.</w:t>
      </w:r>
    </w:p>
    <w:p w14:paraId="5DE08819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gere, der er omfattet af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3, stk. 1, kan ikke komme i betragtning til en standby-plads. Tilsvarende 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lder for en studerende, som allerede er optaget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samme uddannelse.</w:t>
      </w:r>
    </w:p>
    <w:p w14:paraId="09D21E5F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Tilbud om en standby-plads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 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jere prioritet medf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rer,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ikke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tilbud om en studieplads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evt. lavere prioriterede uddannelser.</w:t>
      </w:r>
    </w:p>
    <w:p w14:paraId="5CE3DC94" w14:textId="2FFF6E2A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lastRenderedPageBreak/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giver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geren tilbud om en studieplads inden for </w:t>
      </w:r>
      <w:ins w:id="39" w:author="Rikke Lise Simested" w:date="2025-11-06T08:48:00Z">
        <w:r w:rsidR="006F6D93">
          <w:rPr>
            <w:rFonts w:ascii="Questa-Regular" w:hAnsi="Questa-Regular"/>
            <w:color w:val="212529"/>
            <w:sz w:val="23"/>
            <w:szCs w:val="23"/>
          </w:rPr>
          <w:t>to</w:t>
        </w:r>
      </w:ins>
      <w:del w:id="40" w:author="Rikke Lise Simested" w:date="2025-11-06T08:48:00Z">
        <w:r w:rsidRPr="00A00B94" w:rsidDel="006F6D93">
          <w:rPr>
            <w:rFonts w:ascii="Questa-Regular" w:hAnsi="Questa-Regular"/>
            <w:color w:val="212529"/>
            <w:sz w:val="23"/>
            <w:szCs w:val="23"/>
          </w:rPr>
          <w:delText>fire</w:delText>
        </w:r>
      </w:del>
      <w:r w:rsidRPr="00A00B94">
        <w:rPr>
          <w:rFonts w:ascii="Questa-Regular" w:hAnsi="Questa-Regular"/>
          <w:color w:val="212529"/>
          <w:sz w:val="23"/>
          <w:szCs w:val="23"/>
        </w:rPr>
        <w:t xml:space="preserve"> uger efter studiestarten, jf. dog stk. 5. Retten til en tilbudt studieplads bortfalder, 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ikke har accepteret studiepladsen inden for en frist fastsat af institutionen.</w:t>
      </w:r>
    </w:p>
    <w:p w14:paraId="2C921134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ikke har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tilbud om optagelse inden fristens udl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b,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ndres standby-pladsen til et tilsagn om optagelse senest ved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ste ordin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re optag. Optagelse foruds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opfylder de specifikke adgangskrav og karakterkrav, der 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lder for uddannelsen det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ldende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r. 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vil 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 brug af et tilsagn om optagelse, skal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indgive en ny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 ved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ste ordin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re optag.</w:t>
      </w:r>
    </w:p>
    <w:p w14:paraId="7AAABFE5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Koordinering af optagelse</w:t>
      </w:r>
    </w:p>
    <w:p w14:paraId="0390A364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19.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Den Koordinerede Tilmelding koordinerer optagelsesprocessen. Efter aftale med Uddannelses- og Forskningsministeriet kan andre videreg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ende uddannelser indg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 denne proces.</w:t>
      </w:r>
    </w:p>
    <w:p w14:paraId="5ED8D5B8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beg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ring af Uddannelses- og Forskningsministeriet skal uddannelsesinstitutionerne sende de oplysninger til Den Koordinerede Tilmelding, der er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dvendige for at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 optagelsesprocessen.</w:t>
      </w:r>
    </w:p>
    <w:p w14:paraId="3F8BDBFF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Meddelelse af afg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relse</w:t>
      </w:r>
    </w:p>
    <w:p w14:paraId="73838B8B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20.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gerne modtager svar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deres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 den 28. juli, jf. dog stk. 3. Dog sendes svar fredagen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r, hvis den 28. juli er en 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rdag eller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ndag.</w:t>
      </w:r>
    </w:p>
    <w:p w14:paraId="188D3F65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Den 28. juli sender Den Koordinerede Tilmelding meddelelse til de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som ikke kan optages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nogen af de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gte uddannelser, jf. dog stk. 1, 2. pkt. Meddelelsen skal indeholde en henvisning til en oversigt over ledige studiepladser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Uddannelses- og Forskningsministeriets hjemmeside.</w:t>
      </w:r>
    </w:p>
    <w:p w14:paraId="7DC5CEBE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kan sende svar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 den 28. juli til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som har behov for en opholdstilladelse som studerende, til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med handicap og til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der benytter sig af den 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nlandske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rordning. Det skal fremg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, at pladstilbuddet bortfalder, 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modtager pladstilbud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 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jere prioritet. Institutionen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 en frist for accept af en tilbudt studieplads, dog senest 5. juli.</w:t>
      </w:r>
    </w:p>
    <w:p w14:paraId="2899530D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Retten til studiepladsen bortfalder, 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ikke har accepteret tilbuddet inden for en frist fastsat af institutionen. Institutionen kan dispensere fra fristen, hvis der foreligger us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dvanlige forhold.</w:t>
      </w:r>
    </w:p>
    <w:p w14:paraId="1D13CF4D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Ledige studiepladser og ledige standby-pladser i efteroptaget</w:t>
      </w:r>
    </w:p>
    <w:p w14:paraId="5900787E" w14:textId="6CAE5636" w:rsidR="00F020C1" w:rsidRDefault="00682B1C" w:rsidP="00F020C1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21.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 selv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gnings- og optagelsesprocedure, herunder frister, for optagelse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institutionens ledige studiepladser og ledige standby-pladser (efteroptaget).</w:t>
      </w:r>
    </w:p>
    <w:p w14:paraId="709FE5DA" w14:textId="5E2BFFC8" w:rsidR="00682B1C" w:rsidRPr="00F020C1" w:rsidRDefault="00682B1C" w:rsidP="00F020C1">
      <w:pP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hint="eastAsia"/>
        </w:rPr>
        <w:t> </w:t>
      </w:r>
      <w:r w:rsidRPr="00F020C1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Institutionen kan bestemme, at ans</w:t>
      </w:r>
      <w:r w:rsidRPr="00F020C1">
        <w:rPr>
          <w:rFonts w:ascii="Questa-Regular" w:eastAsia="Times New Roman" w:hAnsi="Questa-Regular" w:cs="Times New Roman" w:hint="eastAsia"/>
          <w:color w:val="212529"/>
          <w:sz w:val="23"/>
          <w:szCs w:val="23"/>
          <w:lang w:eastAsia="da-DK"/>
        </w:rPr>
        <w:t>ø</w:t>
      </w:r>
      <w:r w:rsidRPr="00F020C1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gninger ikke kan indgives ved institutionens efteroptag, hvis ans</w:t>
      </w:r>
      <w:r w:rsidRPr="00F020C1">
        <w:rPr>
          <w:rFonts w:ascii="Questa-Regular" w:eastAsia="Times New Roman" w:hAnsi="Questa-Regular" w:cs="Times New Roman" w:hint="eastAsia"/>
          <w:color w:val="212529"/>
          <w:sz w:val="23"/>
          <w:szCs w:val="23"/>
          <w:lang w:eastAsia="da-DK"/>
        </w:rPr>
        <w:t>ø</w:t>
      </w:r>
      <w:r w:rsidRPr="00F020C1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gningen efter reglerne for det ordin</w:t>
      </w:r>
      <w:r w:rsidRPr="00F020C1">
        <w:rPr>
          <w:rFonts w:ascii="Questa-Regular" w:eastAsia="Times New Roman" w:hAnsi="Questa-Regular" w:cs="Times New Roman" w:hint="eastAsia"/>
          <w:color w:val="212529"/>
          <w:sz w:val="23"/>
          <w:szCs w:val="23"/>
          <w:lang w:eastAsia="da-DK"/>
        </w:rPr>
        <w:t>æ</w:t>
      </w:r>
      <w:r w:rsidRPr="00F020C1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re optag skal indgives senest 15. marts, jf. </w:t>
      </w:r>
      <w:r w:rsidRPr="00F020C1">
        <w:rPr>
          <w:rFonts w:ascii="Questa-Regular" w:eastAsia="Times New Roman" w:hAnsi="Questa-Regular" w:cs="Times New Roman" w:hint="eastAsia"/>
          <w:color w:val="212529"/>
          <w:sz w:val="23"/>
          <w:szCs w:val="23"/>
          <w:lang w:eastAsia="da-DK"/>
        </w:rPr>
        <w:t>§</w:t>
      </w:r>
      <w:r w:rsidRPr="00F020C1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14, stk. 1.</w:t>
      </w:r>
    </w:p>
    <w:p w14:paraId="4141DB46" w14:textId="34B02C12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 xml:space="preserve">Stk. </w:t>
      </w:r>
      <w:r w:rsidR="00D04E31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3</w:t>
      </w: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Hvis der er flere kvalificerede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til en uddannelse end ledige pladser, rangeres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gerne efter objektive kriterier, der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forh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nd er fastsat af institutionen, jf. stk. 4 og 5. Information om institutions ledige studiepladser og </w:t>
      </w:r>
      <w:ins w:id="41" w:author="Rikke Lise Simested" w:date="2025-11-18T10:20:00Z">
        <w:r w:rsidR="00017CA2">
          <w:rPr>
            <w:rFonts w:ascii="Questa-Regular" w:hAnsi="Questa-Regular"/>
            <w:color w:val="212529"/>
            <w:sz w:val="23"/>
            <w:szCs w:val="23"/>
          </w:rPr>
          <w:t>rangering</w:t>
        </w:r>
      </w:ins>
      <w:del w:id="42" w:author="Rikke Lise Simested" w:date="2025-11-18T10:20:00Z">
        <w:r w:rsidRPr="00A00B94" w:rsidDel="00017CA2">
          <w:rPr>
            <w:rFonts w:ascii="Questa-Regular" w:hAnsi="Questa-Regular"/>
            <w:color w:val="212529"/>
            <w:sz w:val="23"/>
            <w:szCs w:val="23"/>
          </w:rPr>
          <w:delText>udv</w:delText>
        </w:r>
        <w:r w:rsidRPr="00A00B94" w:rsidDel="00017CA2">
          <w:rPr>
            <w:rFonts w:ascii="Questa-Regular" w:hAnsi="Questa-Regular" w:hint="eastAsia"/>
            <w:color w:val="212529"/>
            <w:sz w:val="23"/>
            <w:szCs w:val="23"/>
          </w:rPr>
          <w:delText>æ</w:delText>
        </w:r>
        <w:r w:rsidRPr="00A00B94" w:rsidDel="00017CA2">
          <w:rPr>
            <w:rFonts w:ascii="Questa-Regular" w:hAnsi="Questa-Regular"/>
            <w:color w:val="212529"/>
            <w:sz w:val="23"/>
            <w:szCs w:val="23"/>
          </w:rPr>
          <w:delText>lgelse</w:delText>
        </w:r>
      </w:del>
      <w:r w:rsidRPr="00A00B94">
        <w:rPr>
          <w:rFonts w:ascii="Questa-Regular" w:hAnsi="Questa-Regular"/>
          <w:color w:val="212529"/>
          <w:sz w:val="23"/>
          <w:szCs w:val="23"/>
        </w:rPr>
        <w:t>skriterier skal offentligg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samme tidspunkt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institutionens hjemmeside.</w:t>
      </w:r>
    </w:p>
    <w:p w14:paraId="1685E8AB" w14:textId="534FB465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lastRenderedPageBreak/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med en kandidatuddannelse kan alene komme i betragtning til en ledig studieplads, hvis der fortsat er ledige studiepladser efter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gningsfristens udl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b. Hvis der er flere kvalificerede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end ledige studiepladser, kan institutionen anvende lodtr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kning.</w:t>
      </w:r>
    </w:p>
    <w:p w14:paraId="2A3BB29A" w14:textId="33C86421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gere, der er omfattet af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3, stk. 1, kan ikke komme i betragtning til en standby-plads.</w:t>
      </w:r>
    </w:p>
    <w:p w14:paraId="4F3F868D" w14:textId="29B60CDF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6.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Ved tilbud om en ledig standby-plads finder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18, stk. 4, tilsvarende anvendelse.</w:t>
      </w:r>
    </w:p>
    <w:p w14:paraId="5319A96F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Optagelse af gr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nlandske ans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gere</w:t>
      </w:r>
    </w:p>
    <w:p w14:paraId="1A85FBD7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22.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skal optage en 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nlandsk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 uden om adgangsbegr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nsningen, hvis vedkommende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 herom.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skal dokumentere, at vedkommende opfylder de optagelseskriterier, der fremg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af Uddannelses- og Forskningsministeriets hjemmeside. Kriterierne er fastsat af ministeriet efter indstilling fra 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nlands Selvstyre.</w:t>
      </w:r>
    </w:p>
    <w:p w14:paraId="211B2BE4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Flere studiestartstidspunkter</w:t>
      </w:r>
    </w:p>
    <w:p w14:paraId="2A6F99EE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23.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Hvis de optagne studerende fordeles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flere studiestartstidspunkter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uddannelsen, sker fordelingen efter regler fastsat af uddannelsesinstitutionen. Information om anvendelse af flere studiestartstidspunkter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 uddannelse og fordelingskriterierne skal fremg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af institutionens hjemmeside.</w:t>
      </w:r>
    </w:p>
    <w:p w14:paraId="1670F99C" w14:textId="77777777" w:rsidR="00682B1C" w:rsidRPr="00A00B94" w:rsidRDefault="00682B1C" w:rsidP="00682B1C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Fonts w:ascii="Questa-Regular" w:hAnsi="Questa-Regular"/>
          <w:color w:val="212529"/>
          <w:sz w:val="23"/>
          <w:szCs w:val="23"/>
        </w:rPr>
        <w:t>Kapitel 3</w:t>
      </w:r>
    </w:p>
    <w:p w14:paraId="0724875A" w14:textId="2618879C" w:rsidR="00682B1C" w:rsidRPr="00A00B94" w:rsidRDefault="00682B1C" w:rsidP="00682B1C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Optagelse p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 xml:space="preserve"> de selvst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ndige overbygningsuddannelser (professionsbachelor)</w:t>
      </w:r>
    </w:p>
    <w:p w14:paraId="1F694B95" w14:textId="34B3358E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Adgangskrav</w:t>
      </w:r>
    </w:p>
    <w:p w14:paraId="25855C56" w14:textId="77777777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24.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Adgang foruds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har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rt en adgangsgivende uddannelse, jf. bilag 1. Uddannelsesinstitutionen afg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 i det enkelte tilf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lde, om adgangskravet er opfyldt,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adgangskravet i bilag 1 er fastsat til en relevant erhvervsakademiuddannelse.</w:t>
      </w:r>
    </w:p>
    <w:p w14:paraId="0834147B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 kan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 om optagelse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baggrund af andre dokumenterede kvalifikationer end de fastsatte adgangskrav.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gningen indg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i optagelsesprocessen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lige fod med de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vrige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gninger, hvis uddannelsesinstitutionen har vurderet,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har faglige kvalifikationer, der kan sidestilles med de fastsatte adgangskrav.</w:t>
      </w:r>
    </w:p>
    <w:p w14:paraId="51025FDD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kan kr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ve,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inden studiestarten har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supplerende fag for at dokumentere de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dvendige kvalifikationer.</w:t>
      </w:r>
    </w:p>
    <w:p w14:paraId="395AEF12" w14:textId="643792BE" w:rsidR="005D4981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vurderer udenlandske adgangsgrundlag efter lov om vurdering af udenlandske uddannelseskvalifikationer m.v.</w:t>
      </w:r>
    </w:p>
    <w:p w14:paraId="0C9F4941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gningsproces</w:t>
      </w:r>
    </w:p>
    <w:p w14:paraId="55C9F15E" w14:textId="43058240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25.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 om optagelse sker direkte til uddannelsesinstitutionen med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gningsfrist den 1. juli kl. 12.00, jf. dog stk. 2.</w:t>
      </w:r>
    </w:p>
    <w:p w14:paraId="3F3D8A2D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gningsfristen er den 15. marts kl. 12.00, 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gningsprocessen omfatter en adgangs- eller optagelsespr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ve.</w:t>
      </w:r>
    </w:p>
    <w:p w14:paraId="36EAB0D2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skal senest den 28. juli give de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der kan optages ved institutionen, tilbud om en studieplads. Institutionen giver samtidigt meddelelse om afslag til de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gere, der ikke kan optages. Dog sendes svar fredagen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r, hvis den 28. juli er en 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rdag eller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ndag.</w:t>
      </w:r>
    </w:p>
    <w:p w14:paraId="648E4546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lastRenderedPageBreak/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offentligg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sin hjemmeside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gningsfrist, optagelsesprocedure samt tidspunkt for tilbud om eller afslag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 studieplads efter stk. 2 og 3, samt eventuelle krav om bekr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ftelse af tilbuddet.</w:t>
      </w:r>
    </w:p>
    <w:p w14:paraId="3271FB5E" w14:textId="29BC0919" w:rsidR="00E84F7D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Studiepladser</w:t>
      </w:r>
    </w:p>
    <w:p w14:paraId="2013F371" w14:textId="2DB5D754" w:rsidR="007B7319" w:rsidRPr="007B7319" w:rsidRDefault="007B7319" w:rsidP="007B7319">
      <w:pPr>
        <w:shd w:val="clear" w:color="auto" w:fill="F9F9FB"/>
        <w:spacing w:before="20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7B7319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26.</w:t>
      </w:r>
      <w:r w:rsidRPr="007B731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Kan uddannelsesinstitutionen af kapacitetsmæssige årsager ikke optage alle ansøgere, rangeres ansøgerne efter kriterier, der på forhånd er fastsat af institutionen.</w:t>
      </w:r>
    </w:p>
    <w:p w14:paraId="386F0A92" w14:textId="52CB4B38" w:rsidR="007B7319" w:rsidRPr="007B7319" w:rsidRDefault="007B7319" w:rsidP="007B7319">
      <w:pPr>
        <w:shd w:val="clear" w:color="auto" w:fill="F9F9FB"/>
        <w:spacing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7B7319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2.</w:t>
      </w:r>
      <w:r w:rsidRPr="007B731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</w:t>
      </w:r>
      <w:ins w:id="43" w:author="Rikke Lise Simested" w:date="2025-10-29T10:46:00Z">
        <w:r w:rsidR="00FA7AD6">
          <w:rPr>
            <w:rFonts w:ascii="Questa-Regular" w:eastAsia="Times New Roman" w:hAnsi="Questa-Regular" w:cs="Times New Roman"/>
            <w:color w:val="212529"/>
            <w:sz w:val="23"/>
            <w:szCs w:val="23"/>
            <w:lang w:eastAsia="da-DK"/>
          </w:rPr>
          <w:t>Rangering</w:t>
        </w:r>
      </w:ins>
      <w:del w:id="44" w:author="Rikke Lise Simested" w:date="2025-10-29T10:46:00Z">
        <w:r w:rsidRPr="007B7319" w:rsidDel="00FA7AD6">
          <w:rPr>
            <w:rFonts w:ascii="Questa-Regular" w:eastAsia="Times New Roman" w:hAnsi="Questa-Regular" w:cs="Times New Roman"/>
            <w:color w:val="212529"/>
            <w:sz w:val="23"/>
            <w:szCs w:val="23"/>
            <w:lang w:eastAsia="da-DK"/>
          </w:rPr>
          <w:delText>Udvælgelse</w:delText>
        </w:r>
      </w:del>
      <w:r w:rsidRPr="007B731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skriterierne kan omfatte faglige kriterier og relevant erfaring, herunder erhvervserfaring. Heri kan indgå optagelsesprøver, -samtaler m.v.</w:t>
      </w:r>
    </w:p>
    <w:p w14:paraId="16F558AF" w14:textId="2FBA5ABA" w:rsidR="007B7319" w:rsidRPr="007B7319" w:rsidRDefault="007B7319" w:rsidP="007B7319">
      <w:pPr>
        <w:shd w:val="clear" w:color="auto" w:fill="F9F9FB"/>
        <w:spacing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7B7319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3.</w:t>
      </w:r>
      <w:r w:rsidRPr="007B731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 Oplysninger om adgangsbegrænsning og </w:t>
      </w:r>
      <w:ins w:id="45" w:author="Rikke Lise Simested" w:date="2025-10-29T10:35:00Z">
        <w:r>
          <w:rPr>
            <w:rFonts w:ascii="Questa-Regular" w:eastAsia="Times New Roman" w:hAnsi="Questa-Regular" w:cs="Times New Roman"/>
            <w:color w:val="212529"/>
            <w:sz w:val="23"/>
            <w:szCs w:val="23"/>
            <w:lang w:eastAsia="da-DK"/>
          </w:rPr>
          <w:t>rangering</w:t>
        </w:r>
      </w:ins>
      <w:del w:id="46" w:author="Rikke Lise Simested" w:date="2025-10-29T10:35:00Z">
        <w:r w:rsidRPr="007B7319" w:rsidDel="007B7319">
          <w:rPr>
            <w:rFonts w:ascii="Questa-Regular" w:eastAsia="Times New Roman" w:hAnsi="Questa-Regular" w:cs="Times New Roman"/>
            <w:color w:val="212529"/>
            <w:sz w:val="23"/>
            <w:szCs w:val="23"/>
            <w:lang w:eastAsia="da-DK"/>
          </w:rPr>
          <w:delText>udvælgelse</w:delText>
        </w:r>
      </w:del>
      <w:r w:rsidRPr="007B731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skriterier skal offentliggøres på institutionens hjemmeside mindst 1 år, før de får virkning. Varslingsperioden regnes fra 1. februar til 1. februar et år senere.</w:t>
      </w:r>
    </w:p>
    <w:p w14:paraId="78AA73F1" w14:textId="77777777" w:rsidR="00E84F7D" w:rsidRDefault="00E84F7D" w:rsidP="007B7319"/>
    <w:p w14:paraId="4104783B" w14:textId="4556A0CB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</w:p>
    <w:p w14:paraId="63853531" w14:textId="32C0D570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</w:p>
    <w:p w14:paraId="4A3CF173" w14:textId="501F908F" w:rsidR="00E84F7D" w:rsidRPr="007B7319" w:rsidRDefault="00E84F7D" w:rsidP="006358B3">
      <w:pPr>
        <w:pStyle w:val="stk2"/>
        <w:shd w:val="clear" w:color="auto" w:fill="F9F9FB"/>
        <w:spacing w:before="0" w:beforeAutospacing="0" w:after="0" w:afterAutospacing="0"/>
        <w:rPr>
          <w:rFonts w:ascii="Questa-Regular" w:hAnsi="Questa-Regular"/>
          <w:i/>
          <w:iCs/>
          <w:color w:val="212529"/>
          <w:sz w:val="23"/>
          <w:szCs w:val="23"/>
        </w:rPr>
      </w:pPr>
    </w:p>
    <w:p w14:paraId="21D463A1" w14:textId="1AE10938" w:rsidR="00682B1C" w:rsidRPr="00A00B94" w:rsidRDefault="00682B1C" w:rsidP="00682B1C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Fonts w:ascii="Questa-Regular" w:hAnsi="Questa-Regular"/>
          <w:color w:val="212529"/>
          <w:sz w:val="23"/>
          <w:szCs w:val="23"/>
        </w:rPr>
        <w:t>Kapitel 4</w:t>
      </w:r>
    </w:p>
    <w:p w14:paraId="6BFED3F4" w14:textId="77777777" w:rsidR="00682B1C" w:rsidRPr="00A00B94" w:rsidRDefault="00682B1C" w:rsidP="00682B1C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F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lles bestemmelser</w:t>
      </w:r>
    </w:p>
    <w:p w14:paraId="2A1627E3" w14:textId="39C22F04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2</w:t>
      </w:r>
      <w:r w:rsidR="0050027C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>7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>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Ved adgangs- og optagelsespr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ver m.v. kan uddannelsesinstitutionen tilbyde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rlige vilk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til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med fysisk eller psykisk funktionsneds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ttelse og til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med et andet modersm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l end dansk,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institutionen vurderer, at det er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dvendigt for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geren ligestilles med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vrige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gere. Tilbuddet m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ikke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virke form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let med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ven m.v.</w:t>
      </w:r>
    </w:p>
    <w:p w14:paraId="2F04E6D7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Krav til sprogkundskaber</w:t>
      </w:r>
    </w:p>
    <w:p w14:paraId="6A18827F" w14:textId="38D42A49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28.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skal konkret vurdere danskkundskaberne hos en udenlandsk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 eller 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 med et udenlandsk adgangsgrundlag,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uddannelsens udbudssprog er dansk. Vurderingen foretages i forhold til den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gte uddannelses adgangs</w:t>
      </w:r>
      <w:ins w:id="47" w:author="Rikke Lise Simested" w:date="2025-09-22T10:28:00Z">
        <w:r w:rsidR="008C4565" w:rsidRPr="00A00B94">
          <w:rPr>
            <w:rFonts w:ascii="Questa-Regular" w:hAnsi="Questa-Regular"/>
            <w:color w:val="212529"/>
            <w:sz w:val="23"/>
            <w:szCs w:val="23"/>
          </w:rPr>
          <w:t>niveau</w:t>
        </w:r>
      </w:ins>
      <w:del w:id="48" w:author="Rikke Lise Simested" w:date="2025-09-22T10:28:00Z">
        <w:r w:rsidRPr="00A00B94" w:rsidDel="008C4565">
          <w:rPr>
            <w:rFonts w:ascii="Questa-Regular" w:hAnsi="Questa-Regular"/>
            <w:color w:val="212529"/>
            <w:sz w:val="23"/>
            <w:szCs w:val="23"/>
          </w:rPr>
          <w:delText>krav</w:delText>
        </w:r>
      </w:del>
      <w:r w:rsidRPr="00A00B94">
        <w:rPr>
          <w:rFonts w:ascii="Questa-Regular" w:hAnsi="Questa-Regular"/>
          <w:color w:val="212529"/>
          <w:sz w:val="23"/>
          <w:szCs w:val="23"/>
        </w:rPr>
        <w:t xml:space="preserve"> i dansk. Vurderer institutionen,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gerens danskkundskaber ikke er tilstr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kkelige, skal institutionen stille krav om,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geren </w:t>
      </w:r>
      <w:del w:id="49" w:author="Rikke Lise Simested" w:date="2025-09-22T10:29:00Z">
        <w:r w:rsidRPr="00A00B94" w:rsidDel="008C4565">
          <w:rPr>
            <w:rFonts w:ascii="Questa-Regular" w:hAnsi="Questa-Regular"/>
            <w:color w:val="212529"/>
            <w:sz w:val="23"/>
            <w:szCs w:val="23"/>
          </w:rPr>
          <w:delText>mindst</w:delText>
        </w:r>
      </w:del>
      <w:r w:rsidRPr="00A00B94">
        <w:rPr>
          <w:rFonts w:ascii="Questa-Regular" w:hAnsi="Questa-Regular"/>
          <w:color w:val="212529"/>
          <w:sz w:val="23"/>
          <w:szCs w:val="23"/>
        </w:rPr>
        <w:t xml:space="preserve">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 </w:t>
      </w:r>
      <w:ins w:id="50" w:author="Rikke Lise Simested" w:date="2025-09-22T10:29:00Z">
        <w:r w:rsidR="008C4565" w:rsidRPr="00A00B94">
          <w:rPr>
            <w:rFonts w:ascii="Questa-Regular" w:hAnsi="Questa-Regular"/>
            <w:color w:val="212529"/>
            <w:sz w:val="23"/>
            <w:szCs w:val="23"/>
          </w:rPr>
          <w:t>det fastsatte krav</w:t>
        </w:r>
      </w:ins>
      <w:del w:id="51" w:author="Rikke Lise Simested" w:date="2025-09-22T10:28:00Z">
        <w:r w:rsidRPr="00A00B94" w:rsidDel="008C4565">
          <w:rPr>
            <w:rFonts w:ascii="Questa-Regular" w:hAnsi="Questa-Regular"/>
            <w:color w:val="212529"/>
            <w:sz w:val="23"/>
            <w:szCs w:val="23"/>
          </w:rPr>
          <w:delText>pr</w:delText>
        </w:r>
        <w:r w:rsidRPr="00A00B94" w:rsidDel="008C4565">
          <w:rPr>
            <w:rFonts w:ascii="Questa-Regular" w:hAnsi="Questa-Regular" w:hint="eastAsia"/>
            <w:color w:val="212529"/>
            <w:sz w:val="23"/>
            <w:szCs w:val="23"/>
          </w:rPr>
          <w:delText>ø</w:delText>
        </w:r>
        <w:r w:rsidRPr="00A00B94" w:rsidDel="008C4565">
          <w:rPr>
            <w:rFonts w:ascii="Questa-Regular" w:hAnsi="Questa-Regular"/>
            <w:color w:val="212529"/>
            <w:sz w:val="23"/>
            <w:szCs w:val="23"/>
          </w:rPr>
          <w:delText>ven</w:delText>
        </w:r>
      </w:del>
      <w:r w:rsidRPr="00A00B94">
        <w:rPr>
          <w:rFonts w:ascii="Questa-Regular" w:hAnsi="Questa-Regular"/>
          <w:color w:val="212529"/>
          <w:sz w:val="23"/>
          <w:szCs w:val="23"/>
        </w:rPr>
        <w:t xml:space="preserve"> i dansk </w:t>
      </w:r>
      <w:del w:id="52" w:author="Rikke Lise Simested" w:date="2025-09-22T10:29:00Z">
        <w:r w:rsidRPr="00A00B94" w:rsidDel="008C4565">
          <w:rPr>
            <w:rFonts w:ascii="Questa-Regular" w:hAnsi="Questa-Regular"/>
            <w:color w:val="212529"/>
            <w:sz w:val="23"/>
            <w:szCs w:val="23"/>
          </w:rPr>
          <w:delText>3 p</w:delText>
        </w:r>
        <w:r w:rsidRPr="00A00B94" w:rsidDel="008C4565">
          <w:rPr>
            <w:rFonts w:ascii="Questa-Regular" w:hAnsi="Questa-Regular" w:hint="eastAsia"/>
            <w:color w:val="212529"/>
            <w:sz w:val="23"/>
            <w:szCs w:val="23"/>
          </w:rPr>
          <w:delText>å</w:delText>
        </w:r>
        <w:r w:rsidRPr="00A00B94" w:rsidDel="008C4565">
          <w:rPr>
            <w:rFonts w:ascii="Questa-Regular" w:hAnsi="Questa-Regular"/>
            <w:color w:val="212529"/>
            <w:sz w:val="23"/>
            <w:szCs w:val="23"/>
          </w:rPr>
          <w:delText xml:space="preserve"> B2-niveau </w:delText>
        </w:r>
      </w:del>
      <w:r w:rsidRPr="00A00B94">
        <w:rPr>
          <w:rFonts w:ascii="Questa-Regular" w:hAnsi="Questa-Regular"/>
          <w:color w:val="212529"/>
          <w:sz w:val="23"/>
          <w:szCs w:val="23"/>
        </w:rPr>
        <w:t>inden optagelse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uddannelsen.</w:t>
      </w:r>
      <w:ins w:id="53" w:author="Rikke Lise Simested" w:date="2025-09-22T10:29:00Z">
        <w:r w:rsidR="008C4565" w:rsidRPr="00A00B94">
          <w:rPr>
            <w:rFonts w:ascii="Questa-Regular" w:hAnsi="Questa-Regular"/>
            <w:color w:val="212529"/>
            <w:sz w:val="23"/>
            <w:szCs w:val="23"/>
          </w:rPr>
          <w:t xml:space="preserve"> Institutionen fasts</w:t>
        </w:r>
        <w:r w:rsidR="008C4565" w:rsidRPr="00A00B94">
          <w:rPr>
            <w:rFonts w:ascii="Questa-Regular" w:hAnsi="Questa-Regular" w:hint="eastAsia"/>
            <w:color w:val="212529"/>
            <w:sz w:val="23"/>
            <w:szCs w:val="23"/>
          </w:rPr>
          <w:t>æ</w:t>
        </w:r>
        <w:r w:rsidR="008C4565" w:rsidRPr="00A00B94">
          <w:rPr>
            <w:rFonts w:ascii="Questa-Regular" w:hAnsi="Questa-Regular"/>
            <w:color w:val="212529"/>
            <w:sz w:val="23"/>
            <w:szCs w:val="23"/>
          </w:rPr>
          <w:t xml:space="preserve">tter </w:t>
        </w:r>
      </w:ins>
      <w:ins w:id="54" w:author="Rikke Lise Simested" w:date="2025-11-14T12:16:00Z">
        <w:r w:rsidR="00105D86">
          <w:rPr>
            <w:rFonts w:ascii="Questa-Regular" w:hAnsi="Questa-Regular"/>
            <w:color w:val="212529"/>
            <w:sz w:val="23"/>
            <w:szCs w:val="23"/>
          </w:rPr>
          <w:t>dansk</w:t>
        </w:r>
      </w:ins>
      <w:ins w:id="55" w:author="Rikke Lise Simested" w:date="2025-09-22T10:29:00Z">
        <w:r w:rsidR="008C4565" w:rsidRPr="00A00B94">
          <w:rPr>
            <w:rFonts w:ascii="Questa-Regular" w:hAnsi="Questa-Regular"/>
            <w:color w:val="212529"/>
            <w:sz w:val="23"/>
            <w:szCs w:val="23"/>
          </w:rPr>
          <w:t>krav</w:t>
        </w:r>
      </w:ins>
      <w:ins w:id="56" w:author="Rikke Lise Simested" w:date="2025-09-22T10:30:00Z">
        <w:r w:rsidR="008C4565" w:rsidRPr="00A00B94">
          <w:rPr>
            <w:rFonts w:ascii="Questa-Regular" w:hAnsi="Questa-Regular"/>
            <w:color w:val="212529"/>
            <w:sz w:val="23"/>
            <w:szCs w:val="23"/>
          </w:rPr>
          <w:t>, dog min</w:t>
        </w:r>
      </w:ins>
      <w:ins w:id="57" w:author="Rikke Lise Simested" w:date="2025-10-29T10:52:00Z">
        <w:r w:rsidR="00AA4ECA">
          <w:rPr>
            <w:rFonts w:ascii="Questa-Regular" w:hAnsi="Questa-Regular"/>
            <w:color w:val="212529"/>
            <w:sz w:val="23"/>
            <w:szCs w:val="23"/>
          </w:rPr>
          <w:t>imum</w:t>
        </w:r>
      </w:ins>
      <w:ins w:id="58" w:author="Rikke Lise Simested" w:date="2025-09-22T10:30:00Z">
        <w:r w:rsidR="008C4565" w:rsidRPr="00A00B94">
          <w:rPr>
            <w:rFonts w:ascii="Questa-Regular" w:hAnsi="Questa-Regular"/>
            <w:color w:val="212529"/>
            <w:sz w:val="23"/>
            <w:szCs w:val="23"/>
          </w:rPr>
          <w:t xml:space="preserve"> </w:t>
        </w:r>
      </w:ins>
      <w:ins w:id="59" w:author="Rikke Lise Simested" w:date="2025-10-29T10:52:00Z">
        <w:r w:rsidR="00FA7AD6">
          <w:rPr>
            <w:rFonts w:ascii="Questa-Regular" w:hAnsi="Questa-Regular"/>
            <w:color w:val="212529"/>
            <w:sz w:val="23"/>
            <w:szCs w:val="23"/>
          </w:rPr>
          <w:t xml:space="preserve">som </w:t>
        </w:r>
      </w:ins>
      <w:ins w:id="60" w:author="Rikke Lise Simested" w:date="2025-09-22T10:30:00Z">
        <w:r w:rsidR="007170FE" w:rsidRPr="00A00B94">
          <w:rPr>
            <w:rFonts w:ascii="Questa-Regular" w:hAnsi="Questa-Regular"/>
            <w:color w:val="212529"/>
            <w:sz w:val="23"/>
            <w:szCs w:val="23"/>
          </w:rPr>
          <w:t>dansk 3 p</w:t>
        </w:r>
        <w:r w:rsidR="007170FE" w:rsidRPr="00A00B94">
          <w:rPr>
            <w:rFonts w:ascii="Questa-Regular" w:hAnsi="Questa-Regular" w:hint="eastAsia"/>
            <w:color w:val="212529"/>
            <w:sz w:val="23"/>
            <w:szCs w:val="23"/>
          </w:rPr>
          <w:t>å</w:t>
        </w:r>
        <w:r w:rsidR="007170FE" w:rsidRPr="00A00B94">
          <w:rPr>
            <w:rFonts w:ascii="Questa-Regular" w:hAnsi="Questa-Regular"/>
            <w:color w:val="212529"/>
            <w:sz w:val="23"/>
            <w:szCs w:val="23"/>
          </w:rPr>
          <w:t xml:space="preserve"> B2-niveau.</w:t>
        </w:r>
      </w:ins>
    </w:p>
    <w:p w14:paraId="49532B69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kan kr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ve, at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ven i dansk, jf. stk. 1, er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med mindst et bestemt eksamensgennemsnit, eller at enkelte eller alle delpr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ver er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med en bestemt minimumskarakter.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ttelse og 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rpelser af krav skal varsles senest 1. februar med mindst 2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r.</w:t>
      </w:r>
    </w:p>
    <w:p w14:paraId="16B53CDB" w14:textId="66B3673E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29.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Er en uddannelse godkendt med udbudssprog i engelsk, skal uddannelsesinstitutionen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 et sprogkrav i engelsk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mindst gymnasialt B-niveau. Institutionen kan beslutte, at sprogkravet kan opfyldes gennem en sprogtest.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lgende sprogtest erstatter kravet om engelsk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B-niveau:</w:t>
      </w:r>
    </w:p>
    <w:p w14:paraId="41EC4BA4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En TOEFL-test med et testresultat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mindst 83 eller IELTS-test med testresultat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mindst 6,5.</w:t>
      </w:r>
    </w:p>
    <w:p w14:paraId="211EA141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lastRenderedPageBreak/>
        <w:t>2)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En anden test, som uddannelsesinstitutionen anerkender og som kompetencem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ssigt svarer til stk. 1, 1. pkt.</w:t>
      </w:r>
    </w:p>
    <w:p w14:paraId="2F1D09D0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3)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En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ve, som er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rligt tilrettelagt af institutionen, og som kompetencem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ssigt svarer til stk. 1, 1. pkt.</w:t>
      </w:r>
    </w:p>
    <w:p w14:paraId="080E4A2E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Stk. 1 finder tilsvarende anvendelse, hvis dele af en dansksproget uddannelse skal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 med undervisning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engelsk.</w:t>
      </w:r>
    </w:p>
    <w:p w14:paraId="2740837B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kan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 krav om 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jere karakterer eller testresultater. 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rpelser skal varsles pr. 1. februar, mindst 1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 de 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rpede krav 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der i kraft.</w:t>
      </w:r>
    </w:p>
    <w:p w14:paraId="7100C512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Institutionens hjemmeside skal indeholde oplysninger om anerkendte tests, gyldighedsperiode og eventuel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rligt tilrettelagt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ve. 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rpelser af krav skal varsles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institutionens hjemmeside senest 1. februar, mindst 1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 de 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rpede krav 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der i kraft.</w:t>
      </w:r>
    </w:p>
    <w:p w14:paraId="45953701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gerens oplysningspligt</w:t>
      </w:r>
    </w:p>
    <w:p w14:paraId="086BF7C2" w14:textId="0B8C9AC1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30.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skal oplyse om erhvervserfaring og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ede eller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rte uddannelseselementer fra alle tidligere danske og udenlandske uddannelsesforl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b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samme eller 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jere uddannelsesniveau.</w:t>
      </w:r>
    </w:p>
    <w:p w14:paraId="310C9183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Behandling af ans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gning</w:t>
      </w:r>
    </w:p>
    <w:p w14:paraId="4A3725BB" w14:textId="6E3AA546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31.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ffer afg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 om optagelse af den enkelte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ger. For optagne studerende 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ffer institutionen snarest muligt afg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relse om merit,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30.</w:t>
      </w:r>
    </w:p>
    <w:p w14:paraId="40AF5A4A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Institutionens afg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 vedr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rende merit kan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klages til Kvalifikationsn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vnet inden for en frist af fire uger, efter afg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relsen er meddelt klageren.</w:t>
      </w:r>
    </w:p>
    <w:p w14:paraId="22279D2E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Indskrivning</w:t>
      </w:r>
    </w:p>
    <w:p w14:paraId="64C5AE72" w14:textId="5AE34F3C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32.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indskriver den studerende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det relevante trin af uddannelsen i en af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lgende kategorier:</w:t>
      </w:r>
    </w:p>
    <w:p w14:paraId="0EC24939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Erhvervsakademiuddannelser.</w:t>
      </w:r>
    </w:p>
    <w:p w14:paraId="4E7FC235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Professionsbacheloruddannelser.</w:t>
      </w:r>
    </w:p>
    <w:p w14:paraId="5F282BF9" w14:textId="52B2B3E1" w:rsidR="006358B3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3)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Selvst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ndige overbygningsuddannelser (professionsbachelor).</w:t>
      </w:r>
    </w:p>
    <w:p w14:paraId="3CBC1F33" w14:textId="2CABAFCE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4)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Kortere studieforl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b med henblik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merit i anden uddannelse.</w:t>
      </w:r>
    </w:p>
    <w:p w14:paraId="1805B0E3" w14:textId="51844F58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5)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stestuderende i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vrigt.</w:t>
      </w:r>
    </w:p>
    <w:p w14:paraId="2D5FA146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Indskrivning foreg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bende.</w:t>
      </w:r>
    </w:p>
    <w:p w14:paraId="48BAC5BB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Indskrivning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uddannelsens senere trin er betinget af, at institutionen har en ledig studieplads.</w:t>
      </w:r>
    </w:p>
    <w:p w14:paraId="404085D4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Ved indskrivning bliver den studerende omfattet af de rettigheder og pligter, der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lger af de regler, der 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lder for studerende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den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 uddannelse ved den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 institution.</w:t>
      </w:r>
    </w:p>
    <w:p w14:paraId="065AE944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kan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rmere regler om indskrivningen.</w:t>
      </w:r>
    </w:p>
    <w:p w14:paraId="68B3819C" w14:textId="30B1EB18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33.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Den studerende kan ikke v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re indskrevet ved mere end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é</w:t>
      </w:r>
      <w:r w:rsidRPr="00A00B94">
        <w:rPr>
          <w:rFonts w:ascii="Questa-Regular" w:hAnsi="Questa-Regular"/>
          <w:color w:val="212529"/>
          <w:sz w:val="23"/>
          <w:szCs w:val="23"/>
        </w:rPr>
        <w:t>n heltidsuddannelse ad gangen bortset fra de tilf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lde, der er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vnt i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32, stk. 1, nr. 4 og 5.</w:t>
      </w:r>
    </w:p>
    <w:p w14:paraId="49802872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Overflytning</w:t>
      </w:r>
    </w:p>
    <w:p w14:paraId="549C7108" w14:textId="3494BE74" w:rsidR="00682B1C" w:rsidRPr="008A34C7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34.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En studerende skal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 om optagelse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optagelsesportalen www.optagelse.dk, hvis vedkommende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nsker at forts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sin uddannelse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 ny uddannelsesinstitution (overflytning), jf. dog stk. 2.</w:t>
      </w:r>
    </w:p>
    <w:p w14:paraId="10A93506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lastRenderedPageBreak/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En studerende, jf. stk. 1, skal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 den nye institution om overflytning, hvis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 har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uddannelsens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rste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r, som det er tilrettelagt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den nye institution. Indskrivning foruds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geren opfylder eventuelle karakterkrav,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8, og at der er ledig studieplads.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ede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ver kan ikke tages om, medmindre institutionen vurderer, at den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ede uddannelsesaktivitet er fagligt for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ldet.</w:t>
      </w:r>
    </w:p>
    <w:p w14:paraId="4663D6FC" w14:textId="495B2D99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Det er en betingelse for overflytning, at den studerende, jf. stk. 1, samtykker til, at den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gte institution kan kontakte den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rste (afgivende) institution med henblik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at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oplysninger om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ede uddannelseselementer, brugte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vefors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 i ikke-best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ede uddannelseselementer, udtalelser fra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rte eller afbrudte praktikforl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b, indskrivningsperioden og eventuel anden information, der er relevant for behandlingen af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gningen. Den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rste institution meddeler den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gte institution, hvis betingelserne for udskrivning efter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36, nr. 2-6, er opfyldt.</w:t>
      </w:r>
    </w:p>
    <w:p w14:paraId="7F3B5709" w14:textId="44A627B0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39 finder anvendelse ved behandling af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 om overflytning.</w:t>
      </w:r>
    </w:p>
    <w:p w14:paraId="2286FE24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Institutionen, jf. stk. 2, kan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gningsfristen og kan anvende lodtr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kning, hvis der er flere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end ledige studiepladser.</w:t>
      </w:r>
    </w:p>
    <w:p w14:paraId="2FD066F2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6.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Hvis der foreligger us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dvanlige forhold, kan den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rste (den afgivende) institution dispensere fra kravet om, at studieelementer svarende til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rste studie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skal v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re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et. Overflytning sker herefter i overensstemmelse med stk. 2, 2. og 3. pkt., og stk. 3.</w:t>
      </w:r>
    </w:p>
    <w:p w14:paraId="690A30C5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Studieskift</w:t>
      </w:r>
    </w:p>
    <w:p w14:paraId="46FDF41F" w14:textId="354D665A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35.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En studerende skal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 om optagelse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optagelsesportalen www.optagelse.dk</w:t>
      </w:r>
      <w:r w:rsidRPr="008A34C7">
        <w:rPr>
          <w:rFonts w:ascii="Questa-Regular" w:hAnsi="Questa-Regular"/>
          <w:color w:val="212529"/>
          <w:sz w:val="23"/>
          <w:szCs w:val="23"/>
        </w:rPr>
        <w:t>, hvis vedkommende ønsker at skifte til en ny uddannelse (studieskift), jf. dog stk. 2.</w:t>
      </w:r>
    </w:p>
    <w:p w14:paraId="178B1B16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En studerende, jf. stk. 1, skal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 uddannelsesinstitutionen om studieskift, hvis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 har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den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gte uddannelses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rste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r. Indskrivning foruds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opfylder adgangskravene, og at der er ledig studieplads.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ede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ver kan ikke tages om, medmindre institutionen vurderer, at den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ede uddannelsesaktivitet er fagligt for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ldet.</w:t>
      </w:r>
    </w:p>
    <w:p w14:paraId="4E9ADBF4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kan anvende lodtr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kning, hvis der er flere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end ledige studiepladser.</w:t>
      </w:r>
    </w:p>
    <w:p w14:paraId="25F50BFD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Hvis der foreligger us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dvanlige forhold, kan den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rste (den afgivende) institution dispensere fra kravet om, at den studerende skal have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den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gte uddannelses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rste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r. Studieskift sker herefter i overensstemmelse med stk. 2, 2. og 3. pkt.</w:t>
      </w:r>
    </w:p>
    <w:p w14:paraId="44D9B569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Udskrivning</w:t>
      </w:r>
    </w:p>
    <w:p w14:paraId="6F116870" w14:textId="755C553F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36.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bringer indskrivningen til oph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 for studerende, der</w:t>
      </w:r>
    </w:p>
    <w:p w14:paraId="09E09517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1)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har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rt uddannelsen,</w:t>
      </w:r>
    </w:p>
    <w:p w14:paraId="07C44556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2)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er afsk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ret fra at forts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 uddannelsen, fordi den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 ikke har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studiestartspr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ven,</w:t>
      </w:r>
    </w:p>
    <w:p w14:paraId="0FA4ADA4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3)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er afsk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ret fra at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 uddannelsen, fordi den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 har opbrugt sine eksamensfors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g,</w:t>
      </w:r>
    </w:p>
    <w:p w14:paraId="3BA6254D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4)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er afsk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ret fra at forts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 uddannelsen, fordi den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 ikke har deltaget i eller har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rste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rspr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ven,</w:t>
      </w:r>
    </w:p>
    <w:p w14:paraId="6FF1C1B4" w14:textId="77777777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5)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er afsk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ret fra at forts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 uddannelsen, fordi den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 ikke har opfyldt et studieaktivitetskrav,</w:t>
      </w:r>
    </w:p>
    <w:p w14:paraId="28A10237" w14:textId="7FD882C4" w:rsidR="00682B1C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ins w:id="61" w:author="Rikke Lise Simested" w:date="2025-11-18T07:19:00Z"/>
          <w:rFonts w:ascii="Questa-Regular" w:hAnsi="Questa-Regular"/>
          <w:color w:val="212529"/>
          <w:sz w:val="23"/>
          <w:szCs w:val="23"/>
        </w:rPr>
      </w:pPr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6)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er afsk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ret fra at forts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 uddannelsen som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lge af uddannelsens regler (eksempelvis reglen om maksimal studietid),</w:t>
      </w:r>
    </w:p>
    <w:p w14:paraId="301D85DA" w14:textId="19A0C14F" w:rsidR="00553D68" w:rsidRPr="00A00B94" w:rsidRDefault="00553D68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ins w:id="62" w:author="Rikke Lise Simested" w:date="2025-11-18T07:20:00Z">
        <w:r>
          <w:rPr>
            <w:rFonts w:ascii="Questa-Regular" w:hAnsi="Questa-Regular"/>
            <w:color w:val="212529"/>
            <w:sz w:val="23"/>
            <w:szCs w:val="23"/>
          </w:rPr>
          <w:t xml:space="preserve">7) ikke har lovligt </w:t>
        </w:r>
        <w:r w:rsidRPr="00A00B94">
          <w:rPr>
            <w:rFonts w:ascii="Questa-Regular" w:hAnsi="Questa-Regular"/>
            <w:color w:val="212529"/>
            <w:sz w:val="23"/>
            <w:szCs w:val="23"/>
          </w:rPr>
          <w:t>ophold i Danmark</w:t>
        </w:r>
        <w:r>
          <w:rPr>
            <w:rFonts w:ascii="Questa-Regular" w:hAnsi="Questa-Regular"/>
            <w:color w:val="212529"/>
            <w:sz w:val="23"/>
            <w:szCs w:val="23"/>
          </w:rPr>
          <w:t>,</w:t>
        </w:r>
      </w:ins>
    </w:p>
    <w:p w14:paraId="43DEBA24" w14:textId="24EBD048" w:rsidR="00682B1C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del w:id="63" w:author="Rikke Lise Simested" w:date="2025-11-18T07:20:00Z">
        <w:r w:rsidRPr="00A00B94" w:rsidDel="00553D68">
          <w:rPr>
            <w:rStyle w:val="liste1nr"/>
            <w:rFonts w:ascii="Questa-Regular" w:hAnsi="Questa-Regular"/>
            <w:color w:val="212529"/>
            <w:sz w:val="23"/>
            <w:szCs w:val="23"/>
          </w:rPr>
          <w:lastRenderedPageBreak/>
          <w:delText>7</w:delText>
        </w:r>
      </w:del>
      <w:ins w:id="64" w:author="Rikke Lise Simested" w:date="2025-11-18T07:20:00Z">
        <w:r w:rsidR="00553D68">
          <w:rPr>
            <w:rStyle w:val="liste1nr"/>
            <w:rFonts w:ascii="Questa-Regular" w:hAnsi="Questa-Regular"/>
            <w:color w:val="212529"/>
            <w:sz w:val="23"/>
            <w:szCs w:val="23"/>
          </w:rPr>
          <w:t>8</w:t>
        </w:r>
      </w:ins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melder sig ud af uddannelsen eller</w:t>
      </w:r>
    </w:p>
    <w:p w14:paraId="166C7EA9" w14:textId="6BD84200" w:rsidR="008C4565" w:rsidRPr="00A00B94" w:rsidRDefault="00682B1C" w:rsidP="00682B1C">
      <w:pPr>
        <w:pStyle w:val="liste1"/>
        <w:shd w:val="clear" w:color="auto" w:fill="F9F9FB"/>
        <w:spacing w:before="0" w:beforeAutospacing="0" w:after="0" w:afterAutospacing="0"/>
        <w:ind w:left="280"/>
        <w:rPr>
          <w:rFonts w:ascii="Questa-Regular" w:hAnsi="Questa-Regular"/>
          <w:color w:val="212529"/>
          <w:sz w:val="23"/>
          <w:szCs w:val="23"/>
        </w:rPr>
      </w:pPr>
      <w:del w:id="65" w:author="Rikke Lise Simested" w:date="2025-11-18T07:20:00Z">
        <w:r w:rsidRPr="00A00B94" w:rsidDel="00553D68">
          <w:rPr>
            <w:rStyle w:val="liste1nr"/>
            <w:rFonts w:ascii="Questa-Regular" w:hAnsi="Questa-Regular"/>
            <w:color w:val="212529"/>
            <w:sz w:val="23"/>
            <w:szCs w:val="23"/>
          </w:rPr>
          <w:delText>8</w:delText>
        </w:r>
      </w:del>
      <w:ins w:id="66" w:author="Rikke Lise Simested" w:date="2025-11-18T07:20:00Z">
        <w:r w:rsidR="00553D68">
          <w:rPr>
            <w:rStyle w:val="liste1nr"/>
            <w:rFonts w:ascii="Questa-Regular" w:hAnsi="Questa-Regular"/>
            <w:color w:val="212529"/>
            <w:sz w:val="23"/>
            <w:szCs w:val="23"/>
          </w:rPr>
          <w:t>9</w:t>
        </w:r>
      </w:ins>
      <w:r w:rsidRPr="00A00B94">
        <w:rPr>
          <w:rStyle w:val="liste1nr"/>
          <w:rFonts w:ascii="Questa-Regular" w:hAnsi="Questa-Regular"/>
          <w:color w:val="212529"/>
          <w:sz w:val="23"/>
          <w:szCs w:val="23"/>
        </w:rPr>
        <w:t>)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er varigt bortvist af institutionen.</w:t>
      </w:r>
    </w:p>
    <w:p w14:paraId="27729F4F" w14:textId="77777777" w:rsidR="00682B1C" w:rsidRPr="00C0255B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C0255B">
        <w:rPr>
          <w:rFonts w:ascii="Questa-Regular" w:hAnsi="Questa-Regular"/>
          <w:i/>
          <w:iCs/>
          <w:color w:val="212529"/>
          <w:sz w:val="23"/>
          <w:szCs w:val="23"/>
        </w:rPr>
        <w:t>Genoptagelse</w:t>
      </w:r>
    </w:p>
    <w:p w14:paraId="735664A0" w14:textId="5F3995EC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8A34C7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>§ 3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>7.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Hvis 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 tidligere har v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ret optaget og indskrevet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 heltidsuddannelse, skal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 om optagelse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samme uddannelse (genoptagelse) indgives via optagelsesportalen www.optagelse.dk, jf. dog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38, stk. 1.</w:t>
      </w:r>
    </w:p>
    <w:p w14:paraId="545F408A" w14:textId="5055F7AD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3,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34, stk. 3 og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39 finder anvendelse ved behandling af 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 om genoptagelse.</w:t>
      </w:r>
    </w:p>
    <w:p w14:paraId="653BD60E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Genindskrivning</w:t>
      </w:r>
    </w:p>
    <w:p w14:paraId="438FD4D1" w14:textId="0C5E7B6B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38.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37, stk. 1, skal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 uddannelsesinstitutionen om indskrivning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ny (genindskrivning), 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har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et uddannelsens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rste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r. Indskrivning foruds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tter, at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opfylder adgangskravene, og der er ledig studieplads. Institutionen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 en frist for indgivelse af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 om genindskrivning til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ste studiestart. Fristen skal fremg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af institutionens hjemmeside.</w:t>
      </w:r>
    </w:p>
    <w:p w14:paraId="7FE427D2" w14:textId="1FB15CE3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Hvis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 om indskrivning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samme uddannelse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en ny institution, finder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34, stk. 2, 2. og 3. pkt., og stk. 3, tilsvarende anvendelse.</w:t>
      </w:r>
    </w:p>
    <w:p w14:paraId="6ED89195" w14:textId="65B3B5DA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 og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39 finder anvendelse ved behandling af 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 om genindskrivning.</w:t>
      </w:r>
    </w:p>
    <w:p w14:paraId="0555E95C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Den tidligere optagelse og indskrivning</w:t>
      </w:r>
    </w:p>
    <w:p w14:paraId="4BE61502" w14:textId="79D74174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39.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Er den tidligere optagelse og indskrivning bragt til oph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36, nr. 1, kan den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 ikke genindskrives.</w:t>
      </w:r>
    </w:p>
    <w:p w14:paraId="54C0DC78" w14:textId="51F6F620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Er den tidligere optagelse og indskrivning bragt til oph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36, nr. 2-6, kan en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ger genoptages eller genindskrives, jf. dog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3, hvis uddannelsesinstitutionen vurderer, at den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ldendes muligheder for at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 uddannelsen er v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sentligt forbedrede. Institutionens vurdering kan omfatte for eksempel faglige og helbredsm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ssige forhold.</w:t>
      </w:r>
    </w:p>
    <w:p w14:paraId="05D6D345" w14:textId="4A1A206A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Er den tidligere optagelse og indskrivning bragt til oph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 efter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36, nr. 7, kan den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ldende genoptages eller genindskrives, jf. dog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3. Hvis institutionen kunne have bragt optagelsen og indskrivningen til oph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r, jf.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§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36, nr. 2-6, finder stk. 2, tilsvarende anvendelse.</w:t>
      </w:r>
    </w:p>
    <w:p w14:paraId="1D73B238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Genoptagelse eller genindskrivning kan dog tidligst finde sted 5 m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neder efter, at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 blev udskrevet.</w:t>
      </w:r>
    </w:p>
    <w:p w14:paraId="7A88D200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Hvis den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ldende genoptages eller genindskrives efter stk. 2 eller 3, kan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ede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ver ikke tages om, medmindre institutionen vurderer, at den best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ede uddannelsesaktivitet er fagligt for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ldet. Brugte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vefors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 under den tidligere indskrivning overf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 til den nye indskrivning. Hvor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vefors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 er opbrugt, giver uddannelsesinstitutionen den studerende et nyt pr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vefors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 i det eller de relevante uddannelseselementer.</w:t>
      </w:r>
    </w:p>
    <w:p w14:paraId="6DED4B06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6.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Ved genoptagelse eller genindskrivning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tter institutionen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vrige relevante studievilk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for den studerende.</w:t>
      </w:r>
    </w:p>
    <w:p w14:paraId="43641D4A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7.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kan dispensere fra stk. 4, hvis der foreligger us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dvanlige forhold.</w:t>
      </w:r>
    </w:p>
    <w:p w14:paraId="72C48050" w14:textId="77777777" w:rsidR="00682B1C" w:rsidRPr="00A00B94" w:rsidRDefault="00682B1C" w:rsidP="00682B1C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Fonts w:ascii="Questa-Regular" w:hAnsi="Questa-Regular"/>
          <w:color w:val="212529"/>
          <w:sz w:val="23"/>
          <w:szCs w:val="23"/>
        </w:rPr>
        <w:t>Kapitel 5</w:t>
      </w:r>
    </w:p>
    <w:p w14:paraId="777B747F" w14:textId="77777777" w:rsidR="00682B1C" w:rsidRPr="00A00B94" w:rsidRDefault="00682B1C" w:rsidP="00682B1C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Andre bestemmelser</w:t>
      </w:r>
    </w:p>
    <w:p w14:paraId="56311AA8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Uddannelsesinstitutionens tilrettel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ggelse af uddannelsen p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 xml:space="preserve"> egne udbudssteder</w:t>
      </w:r>
    </w:p>
    <w:p w14:paraId="34D875E0" w14:textId="675A6F60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lastRenderedPageBreak/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40.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kan tilrettel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gge en uddannelse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ledes, at afgr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nsede dele af uddannelsen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et andet godkendt udbudssted end d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é</w:t>
      </w:r>
      <w:r w:rsidRPr="00A00B94">
        <w:rPr>
          <w:rFonts w:ascii="Questa-Regular" w:hAnsi="Questa-Regular"/>
          <w:color w:val="212529"/>
          <w:sz w:val="23"/>
          <w:szCs w:val="23"/>
        </w:rPr>
        <w:t>r, hvor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geren har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gt om optagelse, hvis institutionen har informeret herom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optagelsesportalen, www.optagelse.dk. Information skal endvidere fremg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af tilbuddet om en studieplads. Informationen skal rumme konkrete oplysninger om, hvor uddannelsens enkelte dele gennemf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res.</w:t>
      </w:r>
    </w:p>
    <w:p w14:paraId="6F2ED9DB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Afgr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nsede dele af en uddannelse er studieretninger, 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ledes som det er fastsat i 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 om erhvervsakademiuddannelser og professionsbacheloruddannelser, eller andre specialiserede dele af uddannelsen.</w:t>
      </w:r>
    </w:p>
    <w:p w14:paraId="73688B56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Information om tilrettel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ggelse af uddannelsen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flere udbudssteder skal fremg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af optagelsesportalen www.optagelse.dk og af institutionens hjemmeside senest den 1. februar i samme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r.</w:t>
      </w:r>
    </w:p>
    <w:p w14:paraId="0CB647EC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Krav om overs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ttelse</w:t>
      </w:r>
    </w:p>
    <w:p w14:paraId="47F1EEF1" w14:textId="136FB328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41.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Institutionen kan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 regler om, at fremsendt dokumentation skal omfatte en overs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ttelse, hvis dokumentationen ikke er affattet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dansk eller et andet nordisk sprog, som institutionen har accepteret. Regler om krav til overs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ttelse af dokumentationen offentligg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institutionens hjemmeside.</w:t>
      </w:r>
    </w:p>
    <w:p w14:paraId="276874F6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Undlade at oprette udbudt uddannelse</w:t>
      </w:r>
    </w:p>
    <w:p w14:paraId="6D5BB9F0" w14:textId="3F38D3FB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42.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 kan undlade at oprette hold af en udbudt uddannelse,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det er begrundet i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forh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nd fastsatte kriterier.</w:t>
      </w:r>
    </w:p>
    <w:p w14:paraId="72F90B58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For sommeroptag skal kriterierne v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re tilg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ngelige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optagelsesportalen www.optagelse.dk og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institutionens hjemmeside senest den 1. februar samme 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r. Beslutning om at undlade at oprette hold af en udbudt uddannelse 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ffes senest den 5. juli kl. 12 og offentligg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 samtidigt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institutionens hjemmeside.</w:t>
      </w:r>
    </w:p>
    <w:p w14:paraId="5735232E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For vinteroptag skal kriterierne senest v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re tilg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ngelige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institutionens hjemmeside, fra det tidspunkt hvor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 om optagelse kan indgives. Beslutning om at undlade at oprette hold af en udbudt uddannelse 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ffes senest den dag, hvor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gningsfristen udl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ber og offentligg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res samtidigt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institutionens hjemmeside.</w:t>
      </w:r>
    </w:p>
    <w:p w14:paraId="2C93916D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Optagelseskapacitet</w:t>
      </w:r>
    </w:p>
    <w:p w14:paraId="343EC3C9" w14:textId="022924D8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43.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Efter reglerne om frit optag bestemmer uddannelsesinstitutionen, hvor mange studerende de</w:t>
      </w:r>
      <w:del w:id="67" w:author="Rikke Lise Simested" w:date="2025-10-29T10:57:00Z">
        <w:r w:rsidRPr="00A00B94" w:rsidDel="00AA4ECA">
          <w:rPr>
            <w:rFonts w:ascii="Questa-Regular" w:hAnsi="Questa-Regular"/>
            <w:color w:val="212529"/>
            <w:sz w:val="23"/>
            <w:szCs w:val="23"/>
          </w:rPr>
          <w:delText>t</w:delText>
        </w:r>
      </w:del>
      <w:ins w:id="68" w:author="Rikke Lise Simested" w:date="2025-10-29T10:57:00Z">
        <w:r w:rsidR="00AA4ECA">
          <w:rPr>
            <w:rFonts w:ascii="Questa-Regular" w:hAnsi="Questa-Regular"/>
            <w:color w:val="212529"/>
            <w:sz w:val="23"/>
            <w:szCs w:val="23"/>
          </w:rPr>
          <w:t>n</w:t>
        </w:r>
      </w:ins>
      <w:r w:rsidRPr="00A00B94">
        <w:rPr>
          <w:rFonts w:ascii="Questa-Regular" w:hAnsi="Questa-Regular"/>
          <w:color w:val="212529"/>
          <w:sz w:val="23"/>
          <w:szCs w:val="23"/>
        </w:rPr>
        <w:t xml:space="preserve"> vil optage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den enkelte uddannelse, medmindre Uddannelses- og Forskningsstyrelsen har fastsat optagelseskapaciteten ved dimensionering, jf. lov om erhvervsakademiuddannelser og professionsbacheloruddannelser.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uddannelser med frit optag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tter institutionen en optagelseskapacitet, der sikrer tilfredsstillende uddannelsesforhold.</w:t>
      </w:r>
    </w:p>
    <w:p w14:paraId="66E9D0E8" w14:textId="7F773214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44.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Danmarks Medie- og Journalisth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jskole reserverer 2 studiepladser til ans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gere fra F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erne ved hver optagelse 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 uddannelsen til professionsbachelor i journalistik.</w:t>
      </w:r>
    </w:p>
    <w:p w14:paraId="33003AC9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Fors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g og fravigelse fra bekendtg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relsens regler</w:t>
      </w:r>
    </w:p>
    <w:p w14:paraId="2ADBF714" w14:textId="1AC931A4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45.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Uddannelses- og Forskningsstyrelsen kan tillade, at en uddannelsesinstitution fraviger 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relsen som led i fors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g. Samtidigt fasts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ttes fors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gets varighed og afrapporteringsform.</w:t>
      </w:r>
    </w:p>
    <w:p w14:paraId="53A28DBC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Styrelsen kan dispensere fra 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relsen, n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r der foreligger us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dvanlige forhold.</w:t>
      </w:r>
    </w:p>
    <w:p w14:paraId="1E244C7A" w14:textId="33821B40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lastRenderedPageBreak/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46.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Uddannelses- og Forskningsstyrelsen kan bestemme, at uddannelsesinstitutionernes meddelelser til ministeriet i henhold til 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relsen skal ske i elektronisk form, herunder bestemme, i hvilket format og til hvilke adressater meddelelserne skal gives.</w:t>
      </w:r>
    </w:p>
    <w:p w14:paraId="71969C5D" w14:textId="77777777" w:rsidR="00682B1C" w:rsidRPr="00A00B94" w:rsidRDefault="00682B1C" w:rsidP="00682B1C">
      <w:pPr>
        <w:pStyle w:val="paragrafgruppeoverskrift"/>
        <w:shd w:val="clear" w:color="auto" w:fill="F9F9FB"/>
        <w:spacing w:before="30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Klageadgang</w:t>
      </w:r>
    </w:p>
    <w:p w14:paraId="39F996E5" w14:textId="215C2258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47.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Uddannelsesinstitutionens afg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relser efter denne 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 kan indbringes for Uddannelses- og Forskningsstyrelsen, hvis klagen vedr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rer retlige sp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rgsm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å</w:t>
      </w:r>
      <w:r w:rsidRPr="00A00B94">
        <w:rPr>
          <w:rFonts w:ascii="Questa-Regular" w:hAnsi="Questa-Regular"/>
          <w:color w:val="212529"/>
          <w:sz w:val="23"/>
          <w:szCs w:val="23"/>
        </w:rPr>
        <w:t>l. Fristen for at indgive en klage er 2 uger fra den dag, afg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relsen er meddelt.</w:t>
      </w:r>
    </w:p>
    <w:p w14:paraId="371E9374" w14:textId="77777777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Klagen indgives til institutionen, der afgiver en udtalelse. Klageren skal have lejlighed til at kommentere institutionens udtalelse inden for en frist af mindst 1 uge. Institutionen sender den samlede sag til behandling i styrelsen.</w:t>
      </w:r>
    </w:p>
    <w:p w14:paraId="2B0B8ED3" w14:textId="77777777" w:rsidR="00682B1C" w:rsidRPr="00A00B94" w:rsidRDefault="00682B1C" w:rsidP="00682B1C">
      <w:pPr>
        <w:pStyle w:val="kapitel"/>
        <w:shd w:val="clear" w:color="auto" w:fill="F9F9FB"/>
        <w:spacing w:before="400" w:beforeAutospacing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Fonts w:ascii="Questa-Regular" w:hAnsi="Questa-Regular"/>
          <w:color w:val="212529"/>
          <w:sz w:val="23"/>
          <w:szCs w:val="23"/>
        </w:rPr>
        <w:t>Kapitel 6</w:t>
      </w:r>
    </w:p>
    <w:p w14:paraId="75730BA4" w14:textId="77777777" w:rsidR="00682B1C" w:rsidRPr="00A00B94" w:rsidRDefault="00682B1C" w:rsidP="00682B1C">
      <w:pPr>
        <w:pStyle w:val="kapiteloverskrift2"/>
        <w:shd w:val="clear" w:color="auto" w:fill="F9F9FB"/>
        <w:spacing w:before="0" w:beforeAutospacing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Ikrafttr</w:t>
      </w:r>
      <w:r w:rsidRPr="00A00B94">
        <w:rPr>
          <w:rFonts w:ascii="Questa-Regular" w:hAnsi="Questa-Regular" w:hint="eastAsia"/>
          <w:i/>
          <w:iCs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i/>
          <w:iCs/>
          <w:color w:val="212529"/>
          <w:sz w:val="23"/>
          <w:szCs w:val="23"/>
        </w:rPr>
        <w:t>den m.v.</w:t>
      </w:r>
    </w:p>
    <w:p w14:paraId="59928E5C" w14:textId="669E575E" w:rsidR="00682B1C" w:rsidRPr="00A00B94" w:rsidRDefault="00682B1C" w:rsidP="00682B1C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paragrafnr"/>
          <w:rFonts w:ascii="Questa-Regular" w:eastAsiaTheme="majorEastAsia" w:hAnsi="Questa-Regular" w:hint="eastAsia"/>
          <w:b/>
          <w:bCs/>
          <w:color w:val="212529"/>
          <w:sz w:val="23"/>
          <w:szCs w:val="23"/>
        </w:rPr>
        <w:t>§</w:t>
      </w:r>
      <w:r w:rsidRPr="00A00B94">
        <w:rPr>
          <w:rStyle w:val="paragrafnr"/>
          <w:rFonts w:ascii="Questa-Regular" w:eastAsiaTheme="majorEastAsia" w:hAnsi="Questa-Regular"/>
          <w:b/>
          <w:bCs/>
          <w:color w:val="212529"/>
          <w:sz w:val="23"/>
          <w:szCs w:val="23"/>
        </w:rPr>
        <w:t xml:space="preserve"> 48.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>relsen tr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der i kraft den 1. februar 202</w:t>
      </w:r>
      <w:del w:id="69" w:author="Rikke Lise Simested" w:date="2025-09-22T10:10:00Z">
        <w:r w:rsidRPr="00A00B94" w:rsidDel="00684C1B">
          <w:rPr>
            <w:rFonts w:ascii="Questa-Regular" w:hAnsi="Questa-Regular"/>
            <w:color w:val="212529"/>
            <w:sz w:val="23"/>
            <w:szCs w:val="23"/>
          </w:rPr>
          <w:delText>5</w:delText>
        </w:r>
      </w:del>
      <w:ins w:id="70" w:author="Rikke Lise Simested" w:date="2025-09-22T10:10:00Z">
        <w:r w:rsidR="00684C1B" w:rsidRPr="00A00B94">
          <w:rPr>
            <w:rFonts w:ascii="Questa-Regular" w:hAnsi="Questa-Regular"/>
            <w:color w:val="212529"/>
            <w:sz w:val="23"/>
            <w:szCs w:val="23"/>
          </w:rPr>
          <w:t>6</w:t>
        </w:r>
      </w:ins>
      <w:r w:rsidRPr="00A00B94">
        <w:rPr>
          <w:rFonts w:ascii="Questa-Regular" w:hAnsi="Questa-Regular"/>
          <w:color w:val="212529"/>
          <w:sz w:val="23"/>
          <w:szCs w:val="23"/>
        </w:rPr>
        <w:t>.</w:t>
      </w:r>
    </w:p>
    <w:p w14:paraId="666C3BF5" w14:textId="48811D72" w:rsidR="00682B1C" w:rsidRPr="00A00B94" w:rsidRDefault="00682B1C" w:rsidP="00682B1C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 w:rsidRPr="00A00B94">
        <w:rPr>
          <w:rStyle w:val="stknr"/>
          <w:rFonts w:ascii="Questa-Regular" w:eastAsiaTheme="majorEastAsia" w:hAnsi="Questa-Regular"/>
          <w:i/>
          <w:iCs/>
          <w:color w:val="212529"/>
          <w:sz w:val="23"/>
          <w:szCs w:val="23"/>
        </w:rPr>
        <w:t>Stk. 2.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 </w:t>
      </w:r>
      <w:r w:rsidRPr="00A00B94">
        <w:rPr>
          <w:rFonts w:ascii="Questa-Regular" w:hAnsi="Questa-Regular"/>
          <w:color w:val="212529"/>
          <w:sz w:val="23"/>
          <w:szCs w:val="23"/>
        </w:rPr>
        <w:t>Bekendtg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ø</w:t>
      </w:r>
      <w:r w:rsidRPr="00A00B94">
        <w:rPr>
          <w:rFonts w:ascii="Questa-Regular" w:hAnsi="Questa-Regular"/>
          <w:color w:val="212529"/>
          <w:sz w:val="23"/>
          <w:szCs w:val="23"/>
        </w:rPr>
        <w:t xml:space="preserve">relse nr. </w:t>
      </w:r>
      <w:del w:id="71" w:author="Rikke Lise Simested" w:date="2025-09-22T10:10:00Z">
        <w:r w:rsidRPr="00A00B94" w:rsidDel="00684C1B">
          <w:rPr>
            <w:rFonts w:ascii="Questa-Regular" w:hAnsi="Questa-Regular"/>
            <w:color w:val="212529"/>
            <w:sz w:val="23"/>
            <w:szCs w:val="23"/>
          </w:rPr>
          <w:delText>5</w:delText>
        </w:r>
      </w:del>
      <w:ins w:id="72" w:author="Rikke Lise Simested" w:date="2025-09-22T10:10:00Z">
        <w:r w:rsidR="00684C1B" w:rsidRPr="00A00B94">
          <w:rPr>
            <w:rFonts w:ascii="Questa-Regular" w:hAnsi="Questa-Regular"/>
            <w:color w:val="212529"/>
            <w:sz w:val="23"/>
            <w:szCs w:val="23"/>
          </w:rPr>
          <w:t>4</w:t>
        </w:r>
      </w:ins>
      <w:r w:rsidRPr="00A00B94">
        <w:rPr>
          <w:rFonts w:ascii="Questa-Regular" w:hAnsi="Questa-Regular"/>
          <w:color w:val="212529"/>
          <w:sz w:val="23"/>
          <w:szCs w:val="23"/>
        </w:rPr>
        <w:t xml:space="preserve">6 af </w:t>
      </w:r>
      <w:ins w:id="73" w:author="Rikke Lise Simested" w:date="2025-09-22T10:10:00Z">
        <w:r w:rsidR="00684C1B" w:rsidRPr="00A00B94">
          <w:rPr>
            <w:rFonts w:ascii="Questa-Regular" w:hAnsi="Questa-Regular"/>
            <w:color w:val="212529"/>
            <w:sz w:val="23"/>
            <w:szCs w:val="23"/>
          </w:rPr>
          <w:t>2</w:t>
        </w:r>
      </w:ins>
      <w:r w:rsidRPr="00A00B94">
        <w:rPr>
          <w:rFonts w:ascii="Questa-Regular" w:hAnsi="Questa-Regular"/>
          <w:color w:val="212529"/>
          <w:sz w:val="23"/>
          <w:szCs w:val="23"/>
        </w:rPr>
        <w:t>1</w:t>
      </w:r>
      <w:del w:id="74" w:author="Rikke Lise Simested" w:date="2025-09-22T10:10:00Z">
        <w:r w:rsidRPr="00A00B94" w:rsidDel="00684C1B">
          <w:rPr>
            <w:rFonts w:ascii="Questa-Regular" w:hAnsi="Questa-Regular"/>
            <w:color w:val="212529"/>
            <w:sz w:val="23"/>
            <w:szCs w:val="23"/>
          </w:rPr>
          <w:delText>0</w:delText>
        </w:r>
      </w:del>
      <w:r w:rsidRPr="00A00B94">
        <w:rPr>
          <w:rFonts w:ascii="Questa-Regular" w:hAnsi="Questa-Regular"/>
          <w:color w:val="212529"/>
          <w:sz w:val="23"/>
          <w:szCs w:val="23"/>
        </w:rPr>
        <w:t>. januar 202</w:t>
      </w:r>
      <w:del w:id="75" w:author="Rikke Lise Simested" w:date="2025-09-22T10:10:00Z">
        <w:r w:rsidRPr="00A00B94" w:rsidDel="00684C1B">
          <w:rPr>
            <w:rFonts w:ascii="Questa-Regular" w:hAnsi="Questa-Regular"/>
            <w:color w:val="212529"/>
            <w:sz w:val="23"/>
            <w:szCs w:val="23"/>
          </w:rPr>
          <w:delText>4</w:delText>
        </w:r>
      </w:del>
      <w:ins w:id="76" w:author="Rikke Lise Simested" w:date="2025-09-22T10:10:00Z">
        <w:r w:rsidR="00684C1B" w:rsidRPr="00A00B94">
          <w:rPr>
            <w:rFonts w:ascii="Questa-Regular" w:hAnsi="Questa-Regular"/>
            <w:color w:val="212529"/>
            <w:sz w:val="23"/>
            <w:szCs w:val="23"/>
          </w:rPr>
          <w:t>5</w:t>
        </w:r>
      </w:ins>
      <w:r w:rsidRPr="00A00B94">
        <w:rPr>
          <w:rFonts w:ascii="Questa-Regular" w:hAnsi="Questa-Regular"/>
          <w:color w:val="212529"/>
          <w:sz w:val="23"/>
          <w:szCs w:val="23"/>
        </w:rPr>
        <w:t xml:space="preserve"> om adgang til erhvervsakademiuddannelser og professionsbacheloruddannelser oph</w:t>
      </w:r>
      <w:r w:rsidRPr="00A00B94">
        <w:rPr>
          <w:rFonts w:ascii="Questa-Regular" w:hAnsi="Questa-Regular" w:hint="eastAsia"/>
          <w:color w:val="212529"/>
          <w:sz w:val="23"/>
          <w:szCs w:val="23"/>
        </w:rPr>
        <w:t>æ</w:t>
      </w:r>
      <w:r w:rsidRPr="00A00B94">
        <w:rPr>
          <w:rFonts w:ascii="Questa-Regular" w:hAnsi="Questa-Regular"/>
          <w:color w:val="212529"/>
          <w:sz w:val="23"/>
          <w:szCs w:val="23"/>
        </w:rPr>
        <w:t>ves.</w:t>
      </w:r>
    </w:p>
    <w:p w14:paraId="61450C5B" w14:textId="77777777" w:rsidR="00184763" w:rsidRPr="00A00B94" w:rsidRDefault="00184763"/>
    <w:sectPr w:rsidR="00184763" w:rsidRPr="00A00B9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esta-Regular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D4697FA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CCF24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2F2B3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50173E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20C3A0A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5A35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28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DAFD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119751E"/>
    <w:multiLevelType w:val="multilevel"/>
    <w:tmpl w:val="D430D63C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3A4E048C"/>
    <w:multiLevelType w:val="multilevel"/>
    <w:tmpl w:val="BEC63DDE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6" w15:restartNumberingAfterBreak="0">
    <w:nsid w:val="753962EC"/>
    <w:multiLevelType w:val="multilevel"/>
    <w:tmpl w:val="2D5EEFF6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4"/>
  </w:num>
  <w:num w:numId="14">
    <w:abstractNumId w:val="15"/>
  </w:num>
  <w:num w:numId="15">
    <w:abstractNumId w:val="11"/>
  </w:num>
  <w:num w:numId="16">
    <w:abstractNumId w:val="10"/>
  </w:num>
  <w:num w:numId="17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ikke Lise Simested">
    <w15:presenceInfo w15:providerId="AD" w15:userId="S-1-5-21-2100284113-1573851820-878952375-399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1304"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B1C"/>
    <w:rsid w:val="0000794D"/>
    <w:rsid w:val="000115E4"/>
    <w:rsid w:val="00016CA4"/>
    <w:rsid w:val="00017526"/>
    <w:rsid w:val="00017CA2"/>
    <w:rsid w:val="00021DB9"/>
    <w:rsid w:val="00021DE7"/>
    <w:rsid w:val="0003194B"/>
    <w:rsid w:val="00046C9D"/>
    <w:rsid w:val="00046E36"/>
    <w:rsid w:val="000547F5"/>
    <w:rsid w:val="00080965"/>
    <w:rsid w:val="000A2C6A"/>
    <w:rsid w:val="000D4325"/>
    <w:rsid w:val="000F654E"/>
    <w:rsid w:val="0010416E"/>
    <w:rsid w:val="00105D86"/>
    <w:rsid w:val="00134CCE"/>
    <w:rsid w:val="00150081"/>
    <w:rsid w:val="001510EF"/>
    <w:rsid w:val="00167231"/>
    <w:rsid w:val="00184763"/>
    <w:rsid w:val="00185BF2"/>
    <w:rsid w:val="00193C21"/>
    <w:rsid w:val="001A3739"/>
    <w:rsid w:val="001F3FD1"/>
    <w:rsid w:val="001F4673"/>
    <w:rsid w:val="00210AB9"/>
    <w:rsid w:val="00245D37"/>
    <w:rsid w:val="00256587"/>
    <w:rsid w:val="00275893"/>
    <w:rsid w:val="002A377E"/>
    <w:rsid w:val="002A6BF0"/>
    <w:rsid w:val="002B6822"/>
    <w:rsid w:val="002B76E4"/>
    <w:rsid w:val="002D615F"/>
    <w:rsid w:val="002D743E"/>
    <w:rsid w:val="002D76FA"/>
    <w:rsid w:val="002E2464"/>
    <w:rsid w:val="002E29E6"/>
    <w:rsid w:val="002F3731"/>
    <w:rsid w:val="00322FCA"/>
    <w:rsid w:val="003338AF"/>
    <w:rsid w:val="00343D09"/>
    <w:rsid w:val="00343E1A"/>
    <w:rsid w:val="003452A6"/>
    <w:rsid w:val="0035299A"/>
    <w:rsid w:val="003A6E0F"/>
    <w:rsid w:val="003B4C2E"/>
    <w:rsid w:val="003E29EA"/>
    <w:rsid w:val="00413159"/>
    <w:rsid w:val="004144A9"/>
    <w:rsid w:val="00427969"/>
    <w:rsid w:val="0043774A"/>
    <w:rsid w:val="004403E8"/>
    <w:rsid w:val="00495681"/>
    <w:rsid w:val="004E2012"/>
    <w:rsid w:val="004E5FEB"/>
    <w:rsid w:val="0050027C"/>
    <w:rsid w:val="0052191A"/>
    <w:rsid w:val="00543C2C"/>
    <w:rsid w:val="00553D68"/>
    <w:rsid w:val="00567808"/>
    <w:rsid w:val="005A4C85"/>
    <w:rsid w:val="005A5262"/>
    <w:rsid w:val="005D4981"/>
    <w:rsid w:val="00623626"/>
    <w:rsid w:val="006358B3"/>
    <w:rsid w:val="00682B1C"/>
    <w:rsid w:val="00684C1B"/>
    <w:rsid w:val="006A3DD5"/>
    <w:rsid w:val="006D5967"/>
    <w:rsid w:val="006F5E16"/>
    <w:rsid w:val="006F676D"/>
    <w:rsid w:val="006F6D93"/>
    <w:rsid w:val="00706186"/>
    <w:rsid w:val="007154A5"/>
    <w:rsid w:val="007170FE"/>
    <w:rsid w:val="0075358B"/>
    <w:rsid w:val="00776DDC"/>
    <w:rsid w:val="0078176F"/>
    <w:rsid w:val="007941FD"/>
    <w:rsid w:val="007B7319"/>
    <w:rsid w:val="007C4EAA"/>
    <w:rsid w:val="007F1629"/>
    <w:rsid w:val="008066C4"/>
    <w:rsid w:val="008208A6"/>
    <w:rsid w:val="00845D2B"/>
    <w:rsid w:val="00845FC0"/>
    <w:rsid w:val="008A34C7"/>
    <w:rsid w:val="008A776B"/>
    <w:rsid w:val="008C4565"/>
    <w:rsid w:val="008C75A8"/>
    <w:rsid w:val="008D051D"/>
    <w:rsid w:val="0090519D"/>
    <w:rsid w:val="00936595"/>
    <w:rsid w:val="00962FE2"/>
    <w:rsid w:val="0097311B"/>
    <w:rsid w:val="00991DA8"/>
    <w:rsid w:val="009926F3"/>
    <w:rsid w:val="009D72A1"/>
    <w:rsid w:val="009F7340"/>
    <w:rsid w:val="00A00B94"/>
    <w:rsid w:val="00A02CE1"/>
    <w:rsid w:val="00A25708"/>
    <w:rsid w:val="00A32F84"/>
    <w:rsid w:val="00A41B41"/>
    <w:rsid w:val="00AA4ECA"/>
    <w:rsid w:val="00AD0305"/>
    <w:rsid w:val="00AF5FD5"/>
    <w:rsid w:val="00B04597"/>
    <w:rsid w:val="00B067D0"/>
    <w:rsid w:val="00B32623"/>
    <w:rsid w:val="00B37051"/>
    <w:rsid w:val="00B65980"/>
    <w:rsid w:val="00B70BF5"/>
    <w:rsid w:val="00B87461"/>
    <w:rsid w:val="00BD68FA"/>
    <w:rsid w:val="00BE1342"/>
    <w:rsid w:val="00BE4415"/>
    <w:rsid w:val="00BF4DF9"/>
    <w:rsid w:val="00C0255B"/>
    <w:rsid w:val="00C50A75"/>
    <w:rsid w:val="00C613AC"/>
    <w:rsid w:val="00C86783"/>
    <w:rsid w:val="00CB0E64"/>
    <w:rsid w:val="00CB7577"/>
    <w:rsid w:val="00D02BA0"/>
    <w:rsid w:val="00D03EE8"/>
    <w:rsid w:val="00D04E31"/>
    <w:rsid w:val="00D06283"/>
    <w:rsid w:val="00D1356A"/>
    <w:rsid w:val="00D369BF"/>
    <w:rsid w:val="00D84627"/>
    <w:rsid w:val="00DA04C3"/>
    <w:rsid w:val="00DD3987"/>
    <w:rsid w:val="00DE7B1D"/>
    <w:rsid w:val="00E4063D"/>
    <w:rsid w:val="00E8057F"/>
    <w:rsid w:val="00E84F7D"/>
    <w:rsid w:val="00E8685B"/>
    <w:rsid w:val="00E87B12"/>
    <w:rsid w:val="00E9791D"/>
    <w:rsid w:val="00EA296E"/>
    <w:rsid w:val="00EC0EA7"/>
    <w:rsid w:val="00ED1094"/>
    <w:rsid w:val="00ED35DB"/>
    <w:rsid w:val="00ED4296"/>
    <w:rsid w:val="00EF27DF"/>
    <w:rsid w:val="00EF5022"/>
    <w:rsid w:val="00F020C1"/>
    <w:rsid w:val="00F20F0C"/>
    <w:rsid w:val="00F23DC3"/>
    <w:rsid w:val="00F30DB5"/>
    <w:rsid w:val="00F342D1"/>
    <w:rsid w:val="00FA7AD6"/>
    <w:rsid w:val="00FE7D38"/>
    <w:rsid w:val="00FF43DA"/>
    <w:rsid w:val="00FF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0ABDB"/>
  <w15:chartTrackingRefBased/>
  <w15:docId w15:val="{46E6941F-A27B-4432-8298-DB879D29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 w:qFormat="1"/>
    <w:lsdException w:name="heading 5" w:semiHidden="1" w:uiPriority="1" w:qFormat="1"/>
    <w:lsdException w:name="heading 6" w:semiHidden="1" w:uiPriority="1" w:qFormat="1"/>
    <w:lsdException w:name="heading 7" w:semiHidden="1" w:uiPriority="1" w:qFormat="1"/>
    <w:lsdException w:name="heading 8" w:semiHidden="1" w:uiPriority="1" w:qFormat="1"/>
    <w:lsdException w:name="heading 9" w:semiHidden="1" w:uiPriority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4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2" w:qFormat="1"/>
    <w:lsdException w:name="List Number" w:semiHidden="1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2" w:qFormat="1"/>
    <w:lsdException w:name="List Bullet 3" w:semiHidden="1" w:uiPriority="2" w:qFormat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5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5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B1C"/>
    <w:pPr>
      <w:spacing w:after="0" w:line="260" w:lineRule="atLeast"/>
    </w:pPr>
    <w:rPr>
      <w:rFonts w:ascii="Arial" w:hAnsi="Arial"/>
      <w:sz w:val="20"/>
      <w:szCs w:val="20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682B1C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682B1C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682B1C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682B1C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682B1C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682B1C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682B1C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682B1C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682B1C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rsid w:val="00682B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82B1C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682B1C"/>
    <w:rPr>
      <w:rFonts w:ascii="Arial" w:eastAsiaTheme="majorEastAsia" w:hAnsi="Arial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682B1C"/>
    <w:rPr>
      <w:rFonts w:ascii="Arial" w:eastAsiaTheme="majorEastAsia" w:hAnsi="Arial" w:cstheme="majorBidi"/>
      <w:b/>
      <w:bCs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682B1C"/>
    <w:rPr>
      <w:rFonts w:ascii="Arial" w:eastAsiaTheme="majorEastAsia" w:hAnsi="Arial" w:cstheme="majorBidi"/>
      <w:b/>
      <w:bCs/>
      <w:i/>
      <w:sz w:val="20"/>
      <w:szCs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682B1C"/>
    <w:rPr>
      <w:rFonts w:ascii="Arial" w:eastAsiaTheme="majorEastAsia" w:hAnsi="Arial" w:cstheme="majorBidi"/>
      <w:bCs/>
      <w:i/>
      <w:iCs/>
      <w:sz w:val="20"/>
      <w:szCs w:val="20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682B1C"/>
    <w:rPr>
      <w:rFonts w:ascii="Arial" w:eastAsiaTheme="majorEastAsia" w:hAnsi="Arial" w:cstheme="majorBidi"/>
      <w:b/>
      <w:sz w:val="20"/>
      <w:szCs w:val="20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682B1C"/>
    <w:rPr>
      <w:rFonts w:ascii="Arial" w:eastAsiaTheme="majorEastAsia" w:hAnsi="Arial" w:cstheme="majorBidi"/>
      <w:b/>
      <w:iCs/>
      <w:sz w:val="20"/>
      <w:szCs w:val="20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682B1C"/>
    <w:rPr>
      <w:rFonts w:ascii="Arial" w:eastAsiaTheme="majorEastAsia" w:hAnsi="Arial" w:cstheme="majorBidi"/>
      <w:b/>
      <w:iCs/>
      <w:sz w:val="20"/>
      <w:szCs w:val="20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682B1C"/>
    <w:rPr>
      <w:rFonts w:ascii="Arial" w:eastAsiaTheme="majorEastAsia" w:hAnsi="Arial" w:cstheme="majorBidi"/>
      <w:b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682B1C"/>
    <w:rPr>
      <w:rFonts w:ascii="Arial" w:eastAsiaTheme="majorEastAsia" w:hAnsi="Arial" w:cstheme="majorBidi"/>
      <w:b/>
      <w:iCs/>
      <w:sz w:val="20"/>
      <w:szCs w:val="20"/>
    </w:rPr>
  </w:style>
  <w:style w:type="paragraph" w:styleId="Opstilling-talellerbogst">
    <w:name w:val="List Number"/>
    <w:basedOn w:val="Normal"/>
    <w:uiPriority w:val="2"/>
    <w:qFormat/>
    <w:rsid w:val="00682B1C"/>
    <w:pPr>
      <w:numPr>
        <w:numId w:val="17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682B1C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5"/>
    <w:semiHidden/>
    <w:qFormat/>
    <w:rsid w:val="00682B1C"/>
    <w:pPr>
      <w:contextualSpacing/>
    </w:pPr>
    <w:rPr>
      <w:rFonts w:eastAsiaTheme="majorEastAsia" w:cstheme="majorBidi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5"/>
    <w:rsid w:val="00682B1C"/>
    <w:rPr>
      <w:rFonts w:ascii="Arial" w:eastAsiaTheme="majorEastAsia" w:hAnsi="Arial" w:cstheme="majorBidi"/>
      <w:kern w:val="28"/>
      <w:sz w:val="20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682B1C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rsid w:val="00682B1C"/>
    <w:rPr>
      <w:rFonts w:ascii="Arial" w:eastAsiaTheme="majorEastAsia" w:hAnsi="Arial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682B1C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682B1C"/>
    <w:rPr>
      <w:i/>
      <w:iCs/>
    </w:rPr>
  </w:style>
  <w:style w:type="paragraph" w:styleId="Billedtekst">
    <w:name w:val="caption"/>
    <w:basedOn w:val="Normal"/>
    <w:next w:val="Normal"/>
    <w:uiPriority w:val="4"/>
    <w:rsid w:val="00682B1C"/>
    <w:pPr>
      <w:keepNext/>
      <w:keepLines/>
      <w:spacing w:line="240" w:lineRule="atLeast"/>
    </w:pPr>
    <w:rPr>
      <w:b/>
      <w:bCs/>
      <w:color w:val="7E96A8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682B1C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682B1C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682B1C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682B1C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682B1C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682B1C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682B1C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682B1C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682B1C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682B1C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682B1C"/>
    <w:pPr>
      <w:tabs>
        <w:tab w:val="center" w:pos="4819"/>
        <w:tab w:val="right" w:pos="9638"/>
      </w:tabs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682B1C"/>
    <w:rPr>
      <w:rFonts w:ascii="Arial" w:hAnsi="Arial"/>
      <w:sz w:val="16"/>
      <w:szCs w:val="20"/>
    </w:rPr>
  </w:style>
  <w:style w:type="paragraph" w:styleId="Sidehoved">
    <w:name w:val="header"/>
    <w:basedOn w:val="Normal"/>
    <w:link w:val="SidehovedTegn"/>
    <w:uiPriority w:val="99"/>
    <w:semiHidden/>
    <w:rsid w:val="00682B1C"/>
    <w:pPr>
      <w:tabs>
        <w:tab w:val="center" w:pos="4819"/>
        <w:tab w:val="right" w:pos="9638"/>
      </w:tabs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82B1C"/>
    <w:rPr>
      <w:rFonts w:ascii="Arial" w:hAnsi="Arial"/>
      <w:sz w:val="16"/>
      <w:szCs w:val="20"/>
    </w:rPr>
  </w:style>
  <w:style w:type="paragraph" w:styleId="Opstilling-punkttegn">
    <w:name w:val="List Bullet"/>
    <w:basedOn w:val="Normal"/>
    <w:uiPriority w:val="2"/>
    <w:qFormat/>
    <w:rsid w:val="00682B1C"/>
    <w:pPr>
      <w:numPr>
        <w:numId w:val="16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682B1C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82B1C"/>
    <w:rPr>
      <w:rFonts w:ascii="Arial" w:hAnsi="Arial"/>
      <w:sz w:val="18"/>
      <w:szCs w:val="20"/>
    </w:rPr>
  </w:style>
  <w:style w:type="paragraph" w:styleId="Slutnotetekst">
    <w:name w:val="endnote text"/>
    <w:basedOn w:val="Normal"/>
    <w:link w:val="SlutnotetekstTegn"/>
    <w:uiPriority w:val="99"/>
    <w:semiHidden/>
    <w:rsid w:val="00682B1C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682B1C"/>
    <w:rPr>
      <w:rFonts w:ascii="Arial" w:hAnsi="Arial"/>
      <w:sz w:val="18"/>
      <w:szCs w:val="20"/>
    </w:rPr>
  </w:style>
  <w:style w:type="paragraph" w:customStyle="1" w:styleId="Template">
    <w:name w:val="Template"/>
    <w:uiPriority w:val="4"/>
    <w:semiHidden/>
    <w:qFormat/>
    <w:rsid w:val="00682B1C"/>
    <w:pPr>
      <w:spacing w:after="0" w:line="220" w:lineRule="atLeast"/>
    </w:pPr>
    <w:rPr>
      <w:rFonts w:ascii="Arial" w:hAnsi="Arial"/>
      <w:sz w:val="16"/>
      <w:szCs w:val="20"/>
    </w:rPr>
  </w:style>
  <w:style w:type="paragraph" w:customStyle="1" w:styleId="TemplateAdresse">
    <w:name w:val="Template Adresse"/>
    <w:basedOn w:val="Template"/>
    <w:uiPriority w:val="4"/>
    <w:semiHidden/>
    <w:qFormat/>
    <w:rsid w:val="00682B1C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682B1C"/>
    <w:pPr>
      <w:suppressAutoHyphens/>
    </w:pPr>
    <w:rPr>
      <w:b/>
      <w:noProof/>
      <w:color w:val="000000"/>
    </w:rPr>
  </w:style>
  <w:style w:type="paragraph" w:customStyle="1" w:styleId="DokumentOverskrift">
    <w:name w:val="Dokument Overskrift"/>
    <w:basedOn w:val="Normal"/>
    <w:uiPriority w:val="1"/>
    <w:rsid w:val="00682B1C"/>
    <w:pPr>
      <w:outlineLvl w:val="0"/>
    </w:pPr>
    <w:rPr>
      <w:b/>
      <w:sz w:val="22"/>
    </w:rPr>
  </w:style>
  <w:style w:type="paragraph" w:customStyle="1" w:styleId="Underskriver2">
    <w:name w:val="Underskriver 2"/>
    <w:basedOn w:val="DokumentOverskrift"/>
    <w:uiPriority w:val="3"/>
    <w:semiHidden/>
    <w:rsid w:val="00682B1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682B1C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682B1C"/>
  </w:style>
  <w:style w:type="table" w:styleId="Tabel-Gitter">
    <w:name w:val="Table Grid"/>
    <w:basedOn w:val="Tabel-Normal"/>
    <w:uiPriority w:val="59"/>
    <w:rsid w:val="00682B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682B1C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682B1C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682B1C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682B1C"/>
    <w:rPr>
      <w:color w:val="808080"/>
    </w:rPr>
  </w:style>
  <w:style w:type="paragraph" w:customStyle="1" w:styleId="Ledetekst">
    <w:name w:val="Ledetekst"/>
    <w:basedOn w:val="Normal"/>
    <w:next w:val="Normal"/>
    <w:uiPriority w:val="5"/>
    <w:semiHidden/>
    <w:qFormat/>
    <w:rsid w:val="00682B1C"/>
    <w:rPr>
      <w:b/>
    </w:rPr>
  </w:style>
  <w:style w:type="paragraph" w:customStyle="1" w:styleId="TemplatePagenumber">
    <w:name w:val="Template Pagenumber"/>
    <w:basedOn w:val="Template"/>
    <w:uiPriority w:val="6"/>
    <w:semiHidden/>
    <w:qFormat/>
    <w:rsid w:val="00682B1C"/>
    <w:pPr>
      <w:tabs>
        <w:tab w:val="left" w:pos="7881"/>
      </w:tabs>
      <w:spacing w:line="160" w:lineRule="exact"/>
      <w:ind w:left="567"/>
    </w:pPr>
  </w:style>
  <w:style w:type="paragraph" w:customStyle="1" w:styleId="Template-Mail">
    <w:name w:val="Template - Mail"/>
    <w:basedOn w:val="Normal"/>
    <w:uiPriority w:val="4"/>
    <w:semiHidden/>
    <w:rsid w:val="00682B1C"/>
    <w:pPr>
      <w:spacing w:line="200" w:lineRule="atLeast"/>
    </w:pPr>
    <w:rPr>
      <w:noProof/>
      <w:color w:val="000000"/>
      <w:sz w:val="16"/>
    </w:rPr>
  </w:style>
  <w:style w:type="paragraph" w:customStyle="1" w:styleId="Modtageradresse">
    <w:name w:val="Modtager adresse"/>
    <w:basedOn w:val="Normal"/>
    <w:uiPriority w:val="5"/>
    <w:semiHidden/>
    <w:rsid w:val="00682B1C"/>
    <w:pPr>
      <w:spacing w:line="240" w:lineRule="atLeast"/>
    </w:pPr>
  </w:style>
  <w:style w:type="paragraph" w:styleId="Opstilling-punkttegn2">
    <w:name w:val="List Bullet 2"/>
    <w:basedOn w:val="Normal"/>
    <w:uiPriority w:val="2"/>
    <w:qFormat/>
    <w:rsid w:val="00682B1C"/>
    <w:pPr>
      <w:numPr>
        <w:ilvl w:val="1"/>
        <w:numId w:val="16"/>
      </w:numPr>
      <w:contextualSpacing/>
    </w:pPr>
  </w:style>
  <w:style w:type="paragraph" w:styleId="Opstilling-punkttegn3">
    <w:name w:val="List Bullet 3"/>
    <w:basedOn w:val="Normal"/>
    <w:uiPriority w:val="2"/>
    <w:qFormat/>
    <w:rsid w:val="00682B1C"/>
    <w:pPr>
      <w:numPr>
        <w:ilvl w:val="2"/>
        <w:numId w:val="16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682B1C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682B1C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uiPriority w:val="3"/>
    <w:semiHidden/>
    <w:qFormat/>
    <w:rsid w:val="00682B1C"/>
    <w:pPr>
      <w:spacing w:after="210" w:line="210" w:lineRule="atLeast"/>
      <w:ind w:left="227" w:right="227"/>
    </w:pPr>
    <w:rPr>
      <w:rFonts w:ascii="Arial" w:hAnsi="Arial"/>
      <w:b/>
      <w:sz w:val="15"/>
      <w:szCs w:val="20"/>
    </w:rPr>
  </w:style>
  <w:style w:type="paragraph" w:customStyle="1" w:styleId="CaptionFM">
    <w:name w:val="Caption (FM)"/>
    <w:uiPriority w:val="3"/>
    <w:semiHidden/>
    <w:qFormat/>
    <w:rsid w:val="00682B1C"/>
    <w:pPr>
      <w:spacing w:before="170" w:after="0" w:line="230" w:lineRule="atLeast"/>
      <w:ind w:left="227" w:right="227"/>
    </w:pPr>
    <w:rPr>
      <w:rFonts w:ascii="Arial" w:hAnsi="Arial"/>
      <w:b/>
      <w:bCs/>
      <w:color w:val="28506E" w:themeColor="background2"/>
      <w:sz w:val="15"/>
      <w:szCs w:val="20"/>
    </w:rPr>
  </w:style>
  <w:style w:type="table" w:customStyle="1" w:styleId="UFM-Tabel">
    <w:name w:val="UFM - Tabel"/>
    <w:basedOn w:val="Tabel-Normal"/>
    <w:uiPriority w:val="99"/>
    <w:rsid w:val="00682B1C"/>
    <w:pPr>
      <w:spacing w:before="40" w:after="40" w:line="160" w:lineRule="atLeast"/>
    </w:pPr>
    <w:rPr>
      <w:rFonts w:ascii="Arial" w:hAnsi="Arial"/>
      <w:sz w:val="15"/>
      <w:szCs w:val="20"/>
    </w:rPr>
    <w:tblPr>
      <w:tblBorders>
        <w:top w:val="single" w:sz="8" w:space="0" w:color="7E96A8" w:themeColor="text2"/>
        <w:bottom w:val="single" w:sz="8" w:space="0" w:color="7E96A8" w:themeColor="text2"/>
        <w:insideH w:val="single" w:sz="8" w:space="0" w:color="7E96A8" w:themeColor="text2"/>
      </w:tblBorders>
      <w:tblCellMar>
        <w:left w:w="0" w:type="dxa"/>
        <w:right w:w="0" w:type="dxa"/>
      </w:tblCellMar>
    </w:tblPr>
    <w:tblStylePr w:type="firstRow">
      <w:rPr>
        <w:rFonts w:ascii="Arial" w:hAnsi="Arial"/>
        <w:b w:val="0"/>
      </w:rPr>
    </w:tblStylePr>
  </w:style>
  <w:style w:type="paragraph" w:styleId="Bibliografi">
    <w:name w:val="Bibliography"/>
    <w:basedOn w:val="Normal"/>
    <w:next w:val="Normal"/>
    <w:uiPriority w:val="37"/>
    <w:semiHidden/>
    <w:rsid w:val="00682B1C"/>
  </w:style>
  <w:style w:type="character" w:styleId="Bogenstitel">
    <w:name w:val="Book Title"/>
    <w:basedOn w:val="Standardskrifttypeiafsnit"/>
    <w:uiPriority w:val="33"/>
    <w:semiHidden/>
    <w:qFormat/>
    <w:rsid w:val="00682B1C"/>
    <w:rPr>
      <w:b/>
      <w:bCs/>
      <w:i/>
      <w:iCs/>
      <w:spacing w:val="5"/>
    </w:rPr>
  </w:style>
  <w:style w:type="character" w:styleId="Kraftighenvisning">
    <w:name w:val="Intense Reference"/>
    <w:basedOn w:val="Standardskrifttypeiafsnit"/>
    <w:uiPriority w:val="32"/>
    <w:semiHidden/>
    <w:qFormat/>
    <w:rsid w:val="00682B1C"/>
    <w:rPr>
      <w:b/>
      <w:bCs/>
      <w:smallCaps/>
      <w:color w:val="28506E" w:themeColor="accent1"/>
      <w:spacing w:val="5"/>
    </w:rPr>
  </w:style>
  <w:style w:type="character" w:styleId="Svaghenvisning">
    <w:name w:val="Subtle Reference"/>
    <w:basedOn w:val="Standardskrifttypeiafsnit"/>
    <w:uiPriority w:val="31"/>
    <w:semiHidden/>
    <w:qFormat/>
    <w:rsid w:val="00682B1C"/>
    <w:rPr>
      <w:smallCaps/>
      <w:color w:val="5A5A5A" w:themeColor="text1" w:themeTint="A5"/>
    </w:rPr>
  </w:style>
  <w:style w:type="character" w:styleId="Kraftigfremhvning">
    <w:name w:val="Intense Emphasis"/>
    <w:basedOn w:val="Standardskrifttypeiafsnit"/>
    <w:uiPriority w:val="21"/>
    <w:semiHidden/>
    <w:qFormat/>
    <w:rsid w:val="00682B1C"/>
    <w:rPr>
      <w:i/>
      <w:iCs/>
      <w:color w:val="28506E" w:themeColor="accent1"/>
    </w:rPr>
  </w:style>
  <w:style w:type="paragraph" w:styleId="Strktcitat">
    <w:name w:val="Intense Quote"/>
    <w:basedOn w:val="Normal"/>
    <w:next w:val="Normal"/>
    <w:link w:val="StrktcitatTegn"/>
    <w:uiPriority w:val="30"/>
    <w:semiHidden/>
    <w:qFormat/>
    <w:rsid w:val="00682B1C"/>
    <w:pPr>
      <w:pBdr>
        <w:top w:val="single" w:sz="4" w:space="10" w:color="28506E" w:themeColor="accent1"/>
        <w:bottom w:val="single" w:sz="4" w:space="10" w:color="28506E" w:themeColor="accent1"/>
      </w:pBdr>
      <w:spacing w:before="360" w:after="360"/>
      <w:ind w:left="864" w:right="864"/>
      <w:jc w:val="center"/>
    </w:pPr>
    <w:rPr>
      <w:i/>
      <w:iCs/>
      <w:color w:val="28506E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682B1C"/>
    <w:rPr>
      <w:rFonts w:ascii="Arial" w:hAnsi="Arial"/>
      <w:i/>
      <w:iCs/>
      <w:color w:val="28506E" w:themeColor="accent1"/>
      <w:sz w:val="20"/>
      <w:szCs w:val="20"/>
    </w:rPr>
  </w:style>
  <w:style w:type="paragraph" w:styleId="Citat">
    <w:name w:val="Quote"/>
    <w:basedOn w:val="Normal"/>
    <w:next w:val="Normal"/>
    <w:link w:val="CitatTegn"/>
    <w:uiPriority w:val="29"/>
    <w:semiHidden/>
    <w:qFormat/>
    <w:rsid w:val="00682B1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682B1C"/>
    <w:rPr>
      <w:rFonts w:ascii="Arial" w:hAnsi="Arial"/>
      <w:i/>
      <w:iCs/>
      <w:color w:val="404040" w:themeColor="text1" w:themeTint="BF"/>
      <w:sz w:val="20"/>
      <w:szCs w:val="20"/>
    </w:rPr>
  </w:style>
  <w:style w:type="table" w:styleId="Mediumliste1-farve1">
    <w:name w:val="Medium List 1 Accent 1"/>
    <w:basedOn w:val="Tabel-Normal"/>
    <w:uiPriority w:val="65"/>
    <w:semiHidden/>
    <w:unhideWhenUsed/>
    <w:rsid w:val="00682B1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506E" w:themeColor="accent1"/>
        <w:bottom w:val="single" w:sz="8" w:space="0" w:color="28506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506E" w:themeColor="accent1"/>
        </w:tcBorders>
      </w:tcPr>
    </w:tblStylePr>
    <w:tblStylePr w:type="lastRow">
      <w:rPr>
        <w:b/>
        <w:bCs/>
        <w:color w:val="7E96A8" w:themeColor="text2"/>
      </w:rPr>
      <w:tblPr/>
      <w:tcPr>
        <w:tcBorders>
          <w:top w:val="single" w:sz="8" w:space="0" w:color="28506E" w:themeColor="accent1"/>
          <w:bottom w:val="single" w:sz="8" w:space="0" w:color="28506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506E" w:themeColor="accent1"/>
          <w:bottom w:val="single" w:sz="8" w:space="0" w:color="28506E" w:themeColor="accent1"/>
        </w:tcBorders>
      </w:tcPr>
    </w:tblStylePr>
    <w:tblStylePr w:type="band1Vert">
      <w:tblPr/>
      <w:tcPr>
        <w:shd w:val="clear" w:color="auto" w:fill="BDD5E7" w:themeFill="accent1" w:themeFillTint="3F"/>
      </w:tcPr>
    </w:tblStylePr>
    <w:tblStylePr w:type="band1Horz">
      <w:tblPr/>
      <w:tcPr>
        <w:shd w:val="clear" w:color="auto" w:fill="BDD5E7" w:themeFill="accent1" w:themeFillTint="3F"/>
      </w:tcPr>
    </w:tblStylePr>
  </w:style>
  <w:style w:type="table" w:styleId="Mediumskygge2-farve1">
    <w:name w:val="Medium Shading 2 Accent 1"/>
    <w:basedOn w:val="Tabel-Normal"/>
    <w:uiPriority w:val="64"/>
    <w:semiHidden/>
    <w:unhideWhenUsed/>
    <w:rsid w:val="00682B1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506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06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506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63"/>
    <w:semiHidden/>
    <w:unhideWhenUsed/>
    <w:rsid w:val="00682B1C"/>
    <w:pPr>
      <w:spacing w:after="0" w:line="240" w:lineRule="auto"/>
    </w:pPr>
    <w:tblPr>
      <w:tblStyleRowBandSize w:val="1"/>
      <w:tblStyleColBandSize w:val="1"/>
      <w:tblBorders>
        <w:top w:val="single" w:sz="8" w:space="0" w:color="407FB0" w:themeColor="accent1" w:themeTint="BF"/>
        <w:left w:val="single" w:sz="8" w:space="0" w:color="407FB0" w:themeColor="accent1" w:themeTint="BF"/>
        <w:bottom w:val="single" w:sz="8" w:space="0" w:color="407FB0" w:themeColor="accent1" w:themeTint="BF"/>
        <w:right w:val="single" w:sz="8" w:space="0" w:color="407FB0" w:themeColor="accent1" w:themeTint="BF"/>
        <w:insideH w:val="single" w:sz="8" w:space="0" w:color="407FB0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7FB0" w:themeColor="accent1" w:themeTint="BF"/>
          <w:left w:val="single" w:sz="8" w:space="0" w:color="407FB0" w:themeColor="accent1" w:themeTint="BF"/>
          <w:bottom w:val="single" w:sz="8" w:space="0" w:color="407FB0" w:themeColor="accent1" w:themeTint="BF"/>
          <w:right w:val="single" w:sz="8" w:space="0" w:color="407FB0" w:themeColor="accent1" w:themeTint="BF"/>
          <w:insideH w:val="nil"/>
          <w:insideV w:val="nil"/>
        </w:tcBorders>
        <w:shd w:val="clear" w:color="auto" w:fill="28506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7FB0" w:themeColor="accent1" w:themeTint="BF"/>
          <w:left w:val="single" w:sz="8" w:space="0" w:color="407FB0" w:themeColor="accent1" w:themeTint="BF"/>
          <w:bottom w:val="single" w:sz="8" w:space="0" w:color="407FB0" w:themeColor="accent1" w:themeTint="BF"/>
          <w:right w:val="single" w:sz="8" w:space="0" w:color="407FB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5E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D5E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gitter-farve1">
    <w:name w:val="Light Grid Accent 1"/>
    <w:basedOn w:val="Tabel-Normal"/>
    <w:uiPriority w:val="62"/>
    <w:semiHidden/>
    <w:unhideWhenUsed/>
    <w:rsid w:val="00682B1C"/>
    <w:pPr>
      <w:spacing w:after="0" w:line="240" w:lineRule="auto"/>
    </w:pPr>
    <w:tblPr>
      <w:tblStyleRowBandSize w:val="1"/>
      <w:tblStyleColBandSize w:val="1"/>
      <w:tblBorders>
        <w:top w:val="single" w:sz="8" w:space="0" w:color="28506E" w:themeColor="accent1"/>
        <w:left w:val="single" w:sz="8" w:space="0" w:color="28506E" w:themeColor="accent1"/>
        <w:bottom w:val="single" w:sz="8" w:space="0" w:color="28506E" w:themeColor="accent1"/>
        <w:right w:val="single" w:sz="8" w:space="0" w:color="28506E" w:themeColor="accent1"/>
        <w:insideH w:val="single" w:sz="8" w:space="0" w:color="28506E" w:themeColor="accent1"/>
        <w:insideV w:val="single" w:sz="8" w:space="0" w:color="28506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18" w:space="0" w:color="28506E" w:themeColor="accent1"/>
          <w:right w:val="single" w:sz="8" w:space="0" w:color="28506E" w:themeColor="accent1"/>
          <w:insideH w:val="nil"/>
          <w:insideV w:val="single" w:sz="8" w:space="0" w:color="28506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  <w:insideH w:val="nil"/>
          <w:insideV w:val="single" w:sz="8" w:space="0" w:color="28506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</w:tcBorders>
      </w:tcPr>
    </w:tblStylePr>
    <w:tblStylePr w:type="band1Vert"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</w:tcBorders>
        <w:shd w:val="clear" w:color="auto" w:fill="BDD5E7" w:themeFill="accent1" w:themeFillTint="3F"/>
      </w:tcPr>
    </w:tblStylePr>
    <w:tblStylePr w:type="band1Horz"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  <w:insideV w:val="single" w:sz="8" w:space="0" w:color="28506E" w:themeColor="accent1"/>
        </w:tcBorders>
        <w:shd w:val="clear" w:color="auto" w:fill="BDD5E7" w:themeFill="accent1" w:themeFillTint="3F"/>
      </w:tcPr>
    </w:tblStylePr>
    <w:tblStylePr w:type="band2Horz"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  <w:insideV w:val="single" w:sz="8" w:space="0" w:color="28506E" w:themeColor="accent1"/>
        </w:tcBorders>
      </w:tcPr>
    </w:tblStylePr>
  </w:style>
  <w:style w:type="table" w:styleId="Lysliste-farve1">
    <w:name w:val="Light List Accent 1"/>
    <w:basedOn w:val="Tabel-Normal"/>
    <w:uiPriority w:val="61"/>
    <w:semiHidden/>
    <w:unhideWhenUsed/>
    <w:rsid w:val="00682B1C"/>
    <w:pPr>
      <w:spacing w:after="0" w:line="240" w:lineRule="auto"/>
    </w:pPr>
    <w:tblPr>
      <w:tblStyleRowBandSize w:val="1"/>
      <w:tblStyleColBandSize w:val="1"/>
      <w:tblBorders>
        <w:top w:val="single" w:sz="8" w:space="0" w:color="28506E" w:themeColor="accent1"/>
        <w:left w:val="single" w:sz="8" w:space="0" w:color="28506E" w:themeColor="accent1"/>
        <w:bottom w:val="single" w:sz="8" w:space="0" w:color="28506E" w:themeColor="accent1"/>
        <w:right w:val="single" w:sz="8" w:space="0" w:color="28506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506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</w:tcBorders>
      </w:tcPr>
    </w:tblStylePr>
    <w:tblStylePr w:type="band1Horz"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</w:tcBorders>
      </w:tcPr>
    </w:tblStylePr>
  </w:style>
  <w:style w:type="table" w:styleId="Lysskygge-farve1">
    <w:name w:val="Light Shading Accent 1"/>
    <w:basedOn w:val="Tabel-Normal"/>
    <w:uiPriority w:val="60"/>
    <w:semiHidden/>
    <w:unhideWhenUsed/>
    <w:rsid w:val="00682B1C"/>
    <w:pPr>
      <w:spacing w:after="0" w:line="240" w:lineRule="auto"/>
    </w:pPr>
    <w:rPr>
      <w:color w:val="1E3B52" w:themeColor="accent1" w:themeShade="BF"/>
    </w:rPr>
    <w:tblPr>
      <w:tblStyleRowBandSize w:val="1"/>
      <w:tblStyleColBandSize w:val="1"/>
      <w:tblBorders>
        <w:top w:val="single" w:sz="8" w:space="0" w:color="28506E" w:themeColor="accent1"/>
        <w:bottom w:val="single" w:sz="8" w:space="0" w:color="28506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506E" w:themeColor="accent1"/>
          <w:left w:val="nil"/>
          <w:bottom w:val="single" w:sz="8" w:space="0" w:color="28506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506E" w:themeColor="accent1"/>
          <w:left w:val="nil"/>
          <w:bottom w:val="single" w:sz="8" w:space="0" w:color="28506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D5E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D5E7" w:themeFill="accent1" w:themeFillTint="3F"/>
      </w:tcPr>
    </w:tblStylePr>
  </w:style>
  <w:style w:type="table" w:styleId="Farvetgitter">
    <w:name w:val="Colorful Grid"/>
    <w:basedOn w:val="Tabel-Normal"/>
    <w:uiPriority w:val="73"/>
    <w:semiHidden/>
    <w:unhideWhenUsed/>
    <w:rsid w:val="00682B1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liste">
    <w:name w:val="Colorful List"/>
    <w:basedOn w:val="Tabel-Normal"/>
    <w:uiPriority w:val="72"/>
    <w:semiHidden/>
    <w:unhideWhenUsed/>
    <w:rsid w:val="00682B1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E788C" w:themeFill="accent2" w:themeFillShade="CC"/>
      </w:tcPr>
    </w:tblStylePr>
    <w:tblStylePr w:type="lastRow">
      <w:rPr>
        <w:b/>
        <w:bCs/>
        <w:color w:val="5E788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skygge">
    <w:name w:val="Colorful Shading"/>
    <w:basedOn w:val="Tabel-Normal"/>
    <w:uiPriority w:val="71"/>
    <w:semiHidden/>
    <w:unhideWhenUsed/>
    <w:rsid w:val="00682B1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E96A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96A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rkliste">
    <w:name w:val="Dark List"/>
    <w:basedOn w:val="Tabel-Normal"/>
    <w:uiPriority w:val="70"/>
    <w:semiHidden/>
    <w:unhideWhenUsed/>
    <w:rsid w:val="00682B1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itter3">
    <w:name w:val="Medium Grid 3"/>
    <w:basedOn w:val="Tabel-Normal"/>
    <w:uiPriority w:val="69"/>
    <w:semiHidden/>
    <w:unhideWhenUsed/>
    <w:rsid w:val="00682B1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2">
    <w:name w:val="Medium Grid 2"/>
    <w:basedOn w:val="Tabel-Normal"/>
    <w:uiPriority w:val="68"/>
    <w:semiHidden/>
    <w:unhideWhenUsed/>
    <w:rsid w:val="00682B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1">
    <w:name w:val="Medium Grid 1"/>
    <w:basedOn w:val="Tabel-Normal"/>
    <w:uiPriority w:val="67"/>
    <w:semiHidden/>
    <w:unhideWhenUsed/>
    <w:rsid w:val="00682B1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liste2">
    <w:name w:val="Medium List 2"/>
    <w:basedOn w:val="Tabel-Normal"/>
    <w:uiPriority w:val="66"/>
    <w:semiHidden/>
    <w:unhideWhenUsed/>
    <w:rsid w:val="00682B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1">
    <w:name w:val="Medium List 1"/>
    <w:basedOn w:val="Tabel-Normal"/>
    <w:uiPriority w:val="65"/>
    <w:semiHidden/>
    <w:unhideWhenUsed/>
    <w:rsid w:val="00682B1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E96A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kygge2">
    <w:name w:val="Medium Shading 2"/>
    <w:basedOn w:val="Tabel-Normal"/>
    <w:uiPriority w:val="64"/>
    <w:semiHidden/>
    <w:unhideWhenUsed/>
    <w:rsid w:val="00682B1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1">
    <w:name w:val="Medium Shading 1"/>
    <w:basedOn w:val="Tabel-Normal"/>
    <w:uiPriority w:val="63"/>
    <w:semiHidden/>
    <w:unhideWhenUsed/>
    <w:rsid w:val="00682B1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gitter">
    <w:name w:val="Light Grid"/>
    <w:basedOn w:val="Tabel-Normal"/>
    <w:uiPriority w:val="62"/>
    <w:semiHidden/>
    <w:unhideWhenUsed/>
    <w:rsid w:val="00682B1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liste">
    <w:name w:val="Light List"/>
    <w:basedOn w:val="Tabel-Normal"/>
    <w:uiPriority w:val="61"/>
    <w:semiHidden/>
    <w:unhideWhenUsed/>
    <w:rsid w:val="00682B1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skygge">
    <w:name w:val="Light Shading"/>
    <w:basedOn w:val="Tabel-Normal"/>
    <w:uiPriority w:val="60"/>
    <w:semiHidden/>
    <w:unhideWhenUsed/>
    <w:rsid w:val="00682B1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Ingenafstand">
    <w:name w:val="No Spacing"/>
    <w:uiPriority w:val="1"/>
    <w:semiHidden/>
    <w:qFormat/>
    <w:rsid w:val="00682B1C"/>
    <w:pPr>
      <w:spacing w:after="0" w:line="240" w:lineRule="auto"/>
    </w:pPr>
    <w:rPr>
      <w:rFonts w:ascii="Arial" w:hAnsi="Arial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682B1C"/>
    <w:rPr>
      <w:i/>
      <w:iCs/>
    </w:rPr>
  </w:style>
  <w:style w:type="character" w:styleId="HTML-skrivemaskine">
    <w:name w:val="HTML Typewriter"/>
    <w:basedOn w:val="Standardskrifttypeiafsnit"/>
    <w:uiPriority w:val="99"/>
    <w:semiHidden/>
    <w:rsid w:val="00682B1C"/>
    <w:rPr>
      <w:rFonts w:ascii="Consolas" w:hAnsi="Consolas"/>
      <w:sz w:val="20"/>
      <w:szCs w:val="20"/>
    </w:rPr>
  </w:style>
  <w:style w:type="character" w:styleId="HTML-eksempel">
    <w:name w:val="HTML Sample"/>
    <w:basedOn w:val="Standardskrifttypeiafsnit"/>
    <w:uiPriority w:val="99"/>
    <w:semiHidden/>
    <w:rsid w:val="00682B1C"/>
    <w:rPr>
      <w:rFonts w:ascii="Consolas" w:hAnsi="Consolas"/>
      <w:sz w:val="24"/>
      <w:szCs w:val="24"/>
    </w:rPr>
  </w:style>
  <w:style w:type="paragraph" w:styleId="FormateretHTML">
    <w:name w:val="HTML Preformatted"/>
    <w:basedOn w:val="Normal"/>
    <w:link w:val="FormateretHTMLTegn"/>
    <w:uiPriority w:val="99"/>
    <w:semiHidden/>
    <w:rsid w:val="00682B1C"/>
    <w:pPr>
      <w:spacing w:line="240" w:lineRule="auto"/>
    </w:pPr>
    <w:rPr>
      <w:rFonts w:ascii="Consolas" w:hAnsi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682B1C"/>
    <w:rPr>
      <w:rFonts w:ascii="Consolas" w:hAnsi="Consolas"/>
      <w:sz w:val="20"/>
      <w:szCs w:val="20"/>
    </w:rPr>
  </w:style>
  <w:style w:type="character" w:styleId="HTML-tastatur">
    <w:name w:val="HTML Keyboard"/>
    <w:basedOn w:val="Standardskrifttypeiafsnit"/>
    <w:uiPriority w:val="99"/>
    <w:semiHidden/>
    <w:rsid w:val="00682B1C"/>
    <w:rPr>
      <w:rFonts w:ascii="Consolas" w:hAnsi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682B1C"/>
    <w:rPr>
      <w:i/>
      <w:iCs/>
    </w:rPr>
  </w:style>
  <w:style w:type="character" w:styleId="HTML-kode">
    <w:name w:val="HTML Code"/>
    <w:basedOn w:val="Standardskrifttypeiafsnit"/>
    <w:uiPriority w:val="99"/>
    <w:semiHidden/>
    <w:rsid w:val="00682B1C"/>
    <w:rPr>
      <w:rFonts w:ascii="Consolas" w:hAnsi="Consolas"/>
      <w:sz w:val="20"/>
      <w:szCs w:val="20"/>
    </w:rPr>
  </w:style>
  <w:style w:type="character" w:styleId="HTML-citat">
    <w:name w:val="HTML Cite"/>
    <w:basedOn w:val="Standardskrifttypeiafsnit"/>
    <w:uiPriority w:val="99"/>
    <w:semiHidden/>
    <w:rsid w:val="00682B1C"/>
    <w:rPr>
      <w:i/>
      <w:iCs/>
    </w:rPr>
  </w:style>
  <w:style w:type="paragraph" w:styleId="HTML-adresse">
    <w:name w:val="HTML Address"/>
    <w:basedOn w:val="Normal"/>
    <w:link w:val="HTML-adresseTegn"/>
    <w:uiPriority w:val="99"/>
    <w:semiHidden/>
    <w:rsid w:val="00682B1C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682B1C"/>
    <w:rPr>
      <w:rFonts w:ascii="Arial" w:hAnsi="Arial"/>
      <w:i/>
      <w:iCs/>
      <w:sz w:val="20"/>
      <w:szCs w:val="20"/>
    </w:rPr>
  </w:style>
  <w:style w:type="character" w:styleId="HTML-akronym">
    <w:name w:val="HTML Acronym"/>
    <w:basedOn w:val="Standardskrifttypeiafsnit"/>
    <w:uiPriority w:val="99"/>
    <w:semiHidden/>
    <w:rsid w:val="00682B1C"/>
  </w:style>
  <w:style w:type="paragraph" w:styleId="NormalWeb">
    <w:name w:val="Normal (Web)"/>
    <w:basedOn w:val="Normal"/>
    <w:uiPriority w:val="99"/>
    <w:semiHidden/>
    <w:rsid w:val="00682B1C"/>
    <w:rPr>
      <w:rFonts w:ascii="Times New Roman" w:hAnsi="Times New Roman" w:cs="Times New Roman"/>
      <w:sz w:val="24"/>
      <w:szCs w:val="24"/>
    </w:rPr>
  </w:style>
  <w:style w:type="paragraph" w:styleId="Almindeligtekst">
    <w:name w:val="Plain Text"/>
    <w:basedOn w:val="Normal"/>
    <w:link w:val="AlmindeligtekstTegn"/>
    <w:uiPriority w:val="99"/>
    <w:semiHidden/>
    <w:rsid w:val="00682B1C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2B1C"/>
    <w:rPr>
      <w:rFonts w:ascii="Consolas" w:hAnsi="Consolas"/>
      <w:sz w:val="21"/>
      <w:szCs w:val="21"/>
    </w:rPr>
  </w:style>
  <w:style w:type="paragraph" w:styleId="Dokumentoversigt">
    <w:name w:val="Document Map"/>
    <w:basedOn w:val="Normal"/>
    <w:link w:val="DokumentoversigtTegn"/>
    <w:uiPriority w:val="99"/>
    <w:semiHidden/>
    <w:rsid w:val="00682B1C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682B1C"/>
    <w:rPr>
      <w:rFonts w:ascii="Segoe UI" w:hAnsi="Segoe UI" w:cs="Segoe UI"/>
      <w:sz w:val="16"/>
      <w:szCs w:val="16"/>
    </w:rPr>
  </w:style>
  <w:style w:type="character" w:styleId="Strk">
    <w:name w:val="Strong"/>
    <w:basedOn w:val="Standardskrifttypeiafsnit"/>
    <w:uiPriority w:val="22"/>
    <w:semiHidden/>
    <w:qFormat/>
    <w:rsid w:val="00682B1C"/>
    <w:rPr>
      <w:b/>
      <w:bCs/>
    </w:rPr>
  </w:style>
  <w:style w:type="character" w:styleId="BesgtLink">
    <w:name w:val="FollowedHyperlink"/>
    <w:basedOn w:val="Standardskrifttypeiafsnit"/>
    <w:uiPriority w:val="99"/>
    <w:semiHidden/>
    <w:rsid w:val="00682B1C"/>
    <w:rPr>
      <w:color w:val="53738B" w:themeColor="followedHyperlink"/>
      <w:u w:val="single"/>
    </w:rPr>
  </w:style>
  <w:style w:type="character" w:styleId="Hyperlink">
    <w:name w:val="Hyperlink"/>
    <w:basedOn w:val="Standardskrifttypeiafsnit"/>
    <w:uiPriority w:val="99"/>
    <w:semiHidden/>
    <w:rsid w:val="00682B1C"/>
    <w:rPr>
      <w:color w:val="28506E" w:themeColor="hyperlink"/>
      <w:u w:val="single"/>
    </w:rPr>
  </w:style>
  <w:style w:type="paragraph" w:styleId="Bloktekst">
    <w:name w:val="Block Text"/>
    <w:basedOn w:val="Normal"/>
    <w:uiPriority w:val="99"/>
    <w:semiHidden/>
    <w:rsid w:val="00682B1C"/>
    <w:pPr>
      <w:pBdr>
        <w:top w:val="single" w:sz="2" w:space="10" w:color="28506E" w:themeColor="accent1"/>
        <w:left w:val="single" w:sz="2" w:space="10" w:color="28506E" w:themeColor="accent1"/>
        <w:bottom w:val="single" w:sz="2" w:space="10" w:color="28506E" w:themeColor="accent1"/>
        <w:right w:val="single" w:sz="2" w:space="10" w:color="28506E" w:themeColor="accent1"/>
      </w:pBdr>
      <w:ind w:left="1152" w:right="1152"/>
    </w:pPr>
    <w:rPr>
      <w:rFonts w:asciiTheme="minorHAnsi" w:eastAsiaTheme="minorEastAsia" w:hAnsiTheme="minorHAnsi"/>
      <w:i/>
      <w:iCs/>
      <w:color w:val="28506E" w:themeColor="accent1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682B1C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682B1C"/>
    <w:rPr>
      <w:rFonts w:ascii="Arial" w:hAnsi="Arial"/>
      <w:sz w:val="16"/>
      <w:szCs w:val="16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682B1C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682B1C"/>
    <w:rPr>
      <w:rFonts w:ascii="Arial" w:hAnsi="Arial"/>
      <w:sz w:val="20"/>
      <w:szCs w:val="20"/>
    </w:rPr>
  </w:style>
  <w:style w:type="paragraph" w:styleId="Brdtekst3">
    <w:name w:val="Body Text 3"/>
    <w:basedOn w:val="Normal"/>
    <w:link w:val="Brdtekst3Tegn"/>
    <w:uiPriority w:val="99"/>
    <w:semiHidden/>
    <w:rsid w:val="00682B1C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682B1C"/>
    <w:rPr>
      <w:rFonts w:ascii="Arial" w:hAnsi="Arial"/>
      <w:sz w:val="16"/>
      <w:szCs w:val="16"/>
    </w:rPr>
  </w:style>
  <w:style w:type="paragraph" w:styleId="Brdtekst2">
    <w:name w:val="Body Text 2"/>
    <w:basedOn w:val="Normal"/>
    <w:link w:val="Brdtekst2Tegn"/>
    <w:uiPriority w:val="99"/>
    <w:semiHidden/>
    <w:rsid w:val="00682B1C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682B1C"/>
    <w:rPr>
      <w:rFonts w:ascii="Arial" w:hAnsi="Arial"/>
      <w:sz w:val="20"/>
      <w:szCs w:val="20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682B1C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682B1C"/>
    <w:rPr>
      <w:rFonts w:ascii="Arial" w:hAnsi="Arial"/>
      <w:sz w:val="20"/>
      <w:szCs w:val="20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682B1C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682B1C"/>
    <w:rPr>
      <w:rFonts w:ascii="Arial" w:hAnsi="Arial"/>
      <w:sz w:val="20"/>
      <w:szCs w:val="20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682B1C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682B1C"/>
    <w:rPr>
      <w:rFonts w:ascii="Arial" w:hAnsi="Arial"/>
      <w:sz w:val="20"/>
      <w:szCs w:val="20"/>
    </w:rPr>
  </w:style>
  <w:style w:type="paragraph" w:styleId="Brdtekst">
    <w:name w:val="Body Text"/>
    <w:basedOn w:val="Normal"/>
    <w:link w:val="BrdtekstTegn"/>
    <w:uiPriority w:val="99"/>
    <w:semiHidden/>
    <w:rsid w:val="00682B1C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682B1C"/>
    <w:rPr>
      <w:rFonts w:ascii="Arial" w:hAnsi="Arial"/>
      <w:sz w:val="20"/>
      <w:szCs w:val="20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682B1C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682B1C"/>
    <w:rPr>
      <w:rFonts w:ascii="Arial" w:hAnsi="Arial"/>
      <w:sz w:val="20"/>
      <w:szCs w:val="20"/>
    </w:rPr>
  </w:style>
  <w:style w:type="paragraph" w:styleId="Dato">
    <w:name w:val="Date"/>
    <w:basedOn w:val="Normal"/>
    <w:next w:val="Normal"/>
    <w:link w:val="DatoTegn"/>
    <w:uiPriority w:val="99"/>
    <w:semiHidden/>
    <w:rsid w:val="00682B1C"/>
  </w:style>
  <w:style w:type="character" w:customStyle="1" w:styleId="DatoTegn">
    <w:name w:val="Dato Tegn"/>
    <w:basedOn w:val="Standardskrifttypeiafsnit"/>
    <w:link w:val="Dato"/>
    <w:uiPriority w:val="99"/>
    <w:semiHidden/>
    <w:rsid w:val="00682B1C"/>
    <w:rPr>
      <w:rFonts w:ascii="Arial" w:hAnsi="Arial"/>
      <w:sz w:val="20"/>
      <w:szCs w:val="20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682B1C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2B1C"/>
    <w:rPr>
      <w:rFonts w:ascii="Arial" w:hAnsi="Arial"/>
      <w:sz w:val="20"/>
      <w:szCs w:val="20"/>
    </w:rPr>
  </w:style>
  <w:style w:type="paragraph" w:styleId="Brevhoved">
    <w:name w:val="Message Header"/>
    <w:basedOn w:val="Normal"/>
    <w:link w:val="BrevhovedTegn"/>
    <w:uiPriority w:val="99"/>
    <w:semiHidden/>
    <w:rsid w:val="00682B1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682B1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Opstilling-forts5">
    <w:name w:val="List Continue 5"/>
    <w:basedOn w:val="Normal"/>
    <w:uiPriority w:val="99"/>
    <w:semiHidden/>
    <w:rsid w:val="00682B1C"/>
    <w:pPr>
      <w:spacing w:after="120"/>
      <w:ind w:left="1415"/>
      <w:contextualSpacing/>
    </w:pPr>
  </w:style>
  <w:style w:type="paragraph" w:styleId="Opstilling-forts4">
    <w:name w:val="List Continue 4"/>
    <w:basedOn w:val="Normal"/>
    <w:uiPriority w:val="99"/>
    <w:semiHidden/>
    <w:rsid w:val="00682B1C"/>
    <w:pPr>
      <w:spacing w:after="120"/>
      <w:ind w:left="1132"/>
      <w:contextualSpacing/>
    </w:pPr>
  </w:style>
  <w:style w:type="paragraph" w:styleId="Opstilling-forts3">
    <w:name w:val="List Continue 3"/>
    <w:basedOn w:val="Normal"/>
    <w:uiPriority w:val="99"/>
    <w:semiHidden/>
    <w:rsid w:val="00682B1C"/>
    <w:pPr>
      <w:spacing w:after="120"/>
      <w:ind w:left="849"/>
      <w:contextualSpacing/>
    </w:pPr>
  </w:style>
  <w:style w:type="paragraph" w:styleId="Opstilling-forts2">
    <w:name w:val="List Continue 2"/>
    <w:basedOn w:val="Normal"/>
    <w:uiPriority w:val="99"/>
    <w:semiHidden/>
    <w:rsid w:val="00682B1C"/>
    <w:pPr>
      <w:spacing w:after="120"/>
      <w:ind w:left="566"/>
      <w:contextualSpacing/>
    </w:pPr>
  </w:style>
  <w:style w:type="paragraph" w:styleId="Opstilling-forts">
    <w:name w:val="List Continue"/>
    <w:basedOn w:val="Normal"/>
    <w:uiPriority w:val="99"/>
    <w:semiHidden/>
    <w:rsid w:val="00682B1C"/>
    <w:pPr>
      <w:spacing w:after="120"/>
      <w:ind w:left="283"/>
      <w:contextualSpacing/>
    </w:pPr>
  </w:style>
  <w:style w:type="paragraph" w:styleId="Underskrift">
    <w:name w:val="Signature"/>
    <w:basedOn w:val="Normal"/>
    <w:link w:val="UnderskriftTegn"/>
    <w:uiPriority w:val="99"/>
    <w:semiHidden/>
    <w:rsid w:val="00682B1C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2B1C"/>
    <w:rPr>
      <w:rFonts w:ascii="Arial" w:hAnsi="Arial"/>
      <w:sz w:val="20"/>
      <w:szCs w:val="20"/>
    </w:rPr>
  </w:style>
  <w:style w:type="paragraph" w:styleId="Sluthilsen">
    <w:name w:val="Closing"/>
    <w:basedOn w:val="Normal"/>
    <w:link w:val="SluthilsenTegn"/>
    <w:uiPriority w:val="99"/>
    <w:semiHidden/>
    <w:rsid w:val="00682B1C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682B1C"/>
    <w:rPr>
      <w:rFonts w:ascii="Arial" w:hAnsi="Arial"/>
      <w:sz w:val="20"/>
      <w:szCs w:val="20"/>
    </w:rPr>
  </w:style>
  <w:style w:type="paragraph" w:styleId="Opstilling-talellerbogst5">
    <w:name w:val="List Number 5"/>
    <w:basedOn w:val="Normal"/>
    <w:uiPriority w:val="99"/>
    <w:semiHidden/>
    <w:rsid w:val="00682B1C"/>
    <w:pPr>
      <w:numPr>
        <w:numId w:val="11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682B1C"/>
    <w:pPr>
      <w:numPr>
        <w:numId w:val="10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682B1C"/>
    <w:pPr>
      <w:numPr>
        <w:numId w:val="9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682B1C"/>
    <w:pPr>
      <w:numPr>
        <w:numId w:val="8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682B1C"/>
    <w:pPr>
      <w:numPr>
        <w:numId w:val="7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682B1C"/>
    <w:pPr>
      <w:numPr>
        <w:numId w:val="6"/>
      </w:numPr>
      <w:contextualSpacing/>
    </w:pPr>
  </w:style>
  <w:style w:type="paragraph" w:styleId="Liste5">
    <w:name w:val="List 5"/>
    <w:basedOn w:val="Normal"/>
    <w:uiPriority w:val="99"/>
    <w:semiHidden/>
    <w:rsid w:val="00682B1C"/>
    <w:pPr>
      <w:ind w:left="1415" w:hanging="283"/>
      <w:contextualSpacing/>
    </w:pPr>
  </w:style>
  <w:style w:type="paragraph" w:styleId="Liste4">
    <w:name w:val="List 4"/>
    <w:basedOn w:val="Normal"/>
    <w:uiPriority w:val="99"/>
    <w:semiHidden/>
    <w:rsid w:val="00682B1C"/>
    <w:pPr>
      <w:ind w:left="1132" w:hanging="283"/>
      <w:contextualSpacing/>
    </w:pPr>
  </w:style>
  <w:style w:type="paragraph" w:styleId="Liste3">
    <w:name w:val="List 3"/>
    <w:basedOn w:val="Normal"/>
    <w:uiPriority w:val="99"/>
    <w:semiHidden/>
    <w:rsid w:val="00682B1C"/>
    <w:pPr>
      <w:ind w:left="849" w:hanging="283"/>
      <w:contextualSpacing/>
    </w:pPr>
  </w:style>
  <w:style w:type="paragraph" w:styleId="Liste2">
    <w:name w:val="List 2"/>
    <w:basedOn w:val="Normal"/>
    <w:uiPriority w:val="99"/>
    <w:semiHidden/>
    <w:rsid w:val="00682B1C"/>
    <w:pPr>
      <w:ind w:left="566" w:hanging="283"/>
      <w:contextualSpacing/>
    </w:pPr>
  </w:style>
  <w:style w:type="paragraph" w:styleId="Liste">
    <w:name w:val="List"/>
    <w:basedOn w:val="Normal"/>
    <w:uiPriority w:val="99"/>
    <w:semiHidden/>
    <w:rsid w:val="00682B1C"/>
    <w:pPr>
      <w:ind w:left="283" w:hanging="283"/>
      <w:contextualSpacing/>
    </w:pPr>
  </w:style>
  <w:style w:type="paragraph" w:styleId="Citatoverskrift">
    <w:name w:val="toa heading"/>
    <w:basedOn w:val="Normal"/>
    <w:next w:val="Normal"/>
    <w:uiPriority w:val="99"/>
    <w:semiHidden/>
    <w:rsid w:val="00682B1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Makrotekst">
    <w:name w:val="macro"/>
    <w:link w:val="MakrotekstTegn"/>
    <w:uiPriority w:val="99"/>
    <w:semiHidden/>
    <w:rsid w:val="00682B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682B1C"/>
    <w:rPr>
      <w:rFonts w:ascii="Consolas" w:hAnsi="Consolas"/>
      <w:sz w:val="20"/>
      <w:szCs w:val="20"/>
    </w:rPr>
  </w:style>
  <w:style w:type="paragraph" w:styleId="Citatsamling">
    <w:name w:val="table of authorities"/>
    <w:basedOn w:val="Normal"/>
    <w:next w:val="Normal"/>
    <w:uiPriority w:val="99"/>
    <w:semiHidden/>
    <w:rsid w:val="00682B1C"/>
    <w:pPr>
      <w:ind w:left="200" w:hanging="200"/>
    </w:pPr>
  </w:style>
  <w:style w:type="character" w:styleId="Slutnotehenvisning">
    <w:name w:val="endnote reference"/>
    <w:basedOn w:val="Standardskrifttypeiafsnit"/>
    <w:uiPriority w:val="99"/>
    <w:semiHidden/>
    <w:rsid w:val="00682B1C"/>
    <w:rPr>
      <w:vertAlign w:val="superscript"/>
    </w:rPr>
  </w:style>
  <w:style w:type="character" w:styleId="Kommentarhenvisning">
    <w:name w:val="annotation reference"/>
    <w:basedOn w:val="Standardskrifttypeiafsnit"/>
    <w:uiPriority w:val="99"/>
    <w:semiHidden/>
    <w:rsid w:val="00682B1C"/>
    <w:rPr>
      <w:sz w:val="16"/>
      <w:szCs w:val="16"/>
    </w:rPr>
  </w:style>
  <w:style w:type="character" w:styleId="Fodnotehenvisning">
    <w:name w:val="footnote reference"/>
    <w:basedOn w:val="Standardskrifttypeiafsnit"/>
    <w:uiPriority w:val="99"/>
    <w:semiHidden/>
    <w:rsid w:val="00682B1C"/>
    <w:rPr>
      <w:vertAlign w:val="superscript"/>
    </w:rPr>
  </w:style>
  <w:style w:type="paragraph" w:styleId="Afsenderadresse">
    <w:name w:val="envelope return"/>
    <w:basedOn w:val="Normal"/>
    <w:uiPriority w:val="99"/>
    <w:semiHidden/>
    <w:rsid w:val="00682B1C"/>
    <w:pPr>
      <w:spacing w:line="240" w:lineRule="auto"/>
    </w:pPr>
    <w:rPr>
      <w:rFonts w:asciiTheme="majorHAnsi" w:eastAsiaTheme="majorEastAsia" w:hAnsiTheme="majorHAnsi" w:cstheme="majorBidi"/>
    </w:rPr>
  </w:style>
  <w:style w:type="paragraph" w:styleId="Modtageradresse0">
    <w:name w:val="envelope address"/>
    <w:basedOn w:val="Normal"/>
    <w:uiPriority w:val="99"/>
    <w:semiHidden/>
    <w:rsid w:val="00682B1C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Listeoverfigurer">
    <w:name w:val="table of figures"/>
    <w:basedOn w:val="Normal"/>
    <w:next w:val="Normal"/>
    <w:uiPriority w:val="99"/>
    <w:semiHidden/>
    <w:rsid w:val="00682B1C"/>
  </w:style>
  <w:style w:type="paragraph" w:styleId="Indeks1">
    <w:name w:val="index 1"/>
    <w:basedOn w:val="Normal"/>
    <w:next w:val="Normal"/>
    <w:autoRedefine/>
    <w:uiPriority w:val="99"/>
    <w:semiHidden/>
    <w:rsid w:val="00682B1C"/>
    <w:pPr>
      <w:spacing w:line="240" w:lineRule="auto"/>
      <w:ind w:left="200" w:hanging="200"/>
    </w:pPr>
  </w:style>
  <w:style w:type="paragraph" w:styleId="Indeksoverskrift">
    <w:name w:val="index heading"/>
    <w:basedOn w:val="Normal"/>
    <w:next w:val="Indeks1"/>
    <w:uiPriority w:val="99"/>
    <w:semiHidden/>
    <w:rsid w:val="00682B1C"/>
    <w:rPr>
      <w:rFonts w:asciiTheme="majorHAnsi" w:eastAsiaTheme="majorEastAsia" w:hAnsiTheme="majorHAnsi" w:cstheme="majorBidi"/>
      <w:b/>
      <w:bCs/>
    </w:rPr>
  </w:style>
  <w:style w:type="paragraph" w:styleId="Kommentartekst">
    <w:name w:val="annotation text"/>
    <w:basedOn w:val="Normal"/>
    <w:link w:val="KommentartekstTegn"/>
    <w:uiPriority w:val="99"/>
    <w:semiHidden/>
    <w:rsid w:val="00682B1C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82B1C"/>
    <w:rPr>
      <w:rFonts w:ascii="Arial" w:hAnsi="Arial"/>
      <w:sz w:val="20"/>
      <w:szCs w:val="20"/>
    </w:rPr>
  </w:style>
  <w:style w:type="paragraph" w:styleId="Normalindrykning">
    <w:name w:val="Normal Indent"/>
    <w:basedOn w:val="Normal"/>
    <w:uiPriority w:val="99"/>
    <w:semiHidden/>
    <w:rsid w:val="00682B1C"/>
    <w:pPr>
      <w:ind w:left="1304"/>
    </w:pPr>
  </w:style>
  <w:style w:type="paragraph" w:styleId="Indeks9">
    <w:name w:val="index 9"/>
    <w:basedOn w:val="Normal"/>
    <w:next w:val="Normal"/>
    <w:autoRedefine/>
    <w:uiPriority w:val="99"/>
    <w:semiHidden/>
    <w:rsid w:val="00682B1C"/>
    <w:pPr>
      <w:spacing w:line="240" w:lineRule="auto"/>
      <w:ind w:left="18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682B1C"/>
    <w:pPr>
      <w:spacing w:line="240" w:lineRule="auto"/>
      <w:ind w:left="16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682B1C"/>
    <w:pPr>
      <w:spacing w:line="240" w:lineRule="auto"/>
      <w:ind w:left="14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682B1C"/>
    <w:pPr>
      <w:spacing w:line="240" w:lineRule="auto"/>
      <w:ind w:left="12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682B1C"/>
    <w:pPr>
      <w:spacing w:line="240" w:lineRule="auto"/>
      <w:ind w:left="10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682B1C"/>
    <w:pPr>
      <w:spacing w:line="240" w:lineRule="auto"/>
      <w:ind w:left="8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682B1C"/>
    <w:pPr>
      <w:spacing w:line="240" w:lineRule="auto"/>
      <w:ind w:left="6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682B1C"/>
    <w:pPr>
      <w:spacing w:line="240" w:lineRule="auto"/>
      <w:ind w:left="400" w:hanging="200"/>
    </w:pPr>
  </w:style>
  <w:style w:type="paragraph" w:customStyle="1" w:styleId="titel2">
    <w:name w:val="titel2"/>
    <w:basedOn w:val="Normal"/>
    <w:rsid w:val="0068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indledning2">
    <w:name w:val="indledning2"/>
    <w:basedOn w:val="Normal"/>
    <w:rsid w:val="0068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kapitel">
    <w:name w:val="kapitel"/>
    <w:basedOn w:val="Normal"/>
    <w:rsid w:val="0068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kapiteloverskrift2">
    <w:name w:val="kapiteloverskrift2"/>
    <w:basedOn w:val="Normal"/>
    <w:rsid w:val="0068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">
    <w:name w:val="paragraf"/>
    <w:basedOn w:val="Normal"/>
    <w:rsid w:val="0068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682B1C"/>
  </w:style>
  <w:style w:type="paragraph" w:customStyle="1" w:styleId="paragrafgruppeoverskrift">
    <w:name w:val="paragrafgruppeoverskrift"/>
    <w:basedOn w:val="Normal"/>
    <w:rsid w:val="0068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tk2">
    <w:name w:val="stk2"/>
    <w:basedOn w:val="Normal"/>
    <w:rsid w:val="0068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682B1C"/>
  </w:style>
  <w:style w:type="paragraph" w:customStyle="1" w:styleId="liste1">
    <w:name w:val="liste1"/>
    <w:basedOn w:val="Normal"/>
    <w:rsid w:val="0068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liste1nr">
    <w:name w:val="liste1nr"/>
    <w:basedOn w:val="Standardskrifttypeiafsnit"/>
    <w:rsid w:val="00682B1C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F467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F4673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UFM">
      <a:dk1>
        <a:srgbClr val="000000"/>
      </a:dk1>
      <a:lt1>
        <a:srgbClr val="FFFFFF"/>
      </a:lt1>
      <a:dk2>
        <a:srgbClr val="7E96A8"/>
      </a:dk2>
      <a:lt2>
        <a:srgbClr val="28506E"/>
      </a:lt2>
      <a:accent1>
        <a:srgbClr val="28506E"/>
      </a:accent1>
      <a:accent2>
        <a:srgbClr val="7E96A8"/>
      </a:accent2>
      <a:accent3>
        <a:srgbClr val="D4DCE2"/>
      </a:accent3>
      <a:accent4>
        <a:srgbClr val="37827D"/>
      </a:accent4>
      <a:accent5>
        <a:srgbClr val="87B4B1"/>
      </a:accent5>
      <a:accent6>
        <a:srgbClr val="D7E6E5"/>
      </a:accent6>
      <a:hlink>
        <a:srgbClr val="28506E"/>
      </a:hlink>
      <a:folHlink>
        <a:srgbClr val="53738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UFM Blå​">
      <a:srgbClr val="28506E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80% tint">
      <a:srgbClr val="53738B"/>
    </a:custClr>
    <a:custClr name="UFM Blå 20% shade">
      <a:srgbClr val="204058"/>
    </a:custClr>
    <a:custClr name="[tom]">
      <a:srgbClr val="FFFFFF"/>
    </a:custClr>
    <a:custClr name="UFM Azur">
      <a:srgbClr val="37827D"/>
    </a:custClr>
    <a:custClr name="UFM Azur 60% tint">
      <a:srgbClr val="87B4B1"/>
    </a:custClr>
    <a:custClr name="UFM Azur 20% tint">
      <a:srgbClr val="D7E6E5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60% tint">
      <a:srgbClr val="7E96A8"/>
    </a:custClr>
    <a:custClr name="UFM Blå 40% shade">
      <a:srgbClr val="183042"/>
    </a:custClr>
    <a:custClr name="[tom]">
      <a:srgbClr val="FFFFFF"/>
    </a:custClr>
    <a:custClr name="UFM Grøn">
      <a:srgbClr val="468264"/>
    </a:custClr>
    <a:custClr name="UFM Grøn 60% tint">
      <a:srgbClr val="90B4A2"/>
    </a:custClr>
    <a:custClr name="UFM Grøn 20% tint">
      <a:srgbClr val="DAE6E0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40% tint">
      <a:srgbClr val="A9B9C5"/>
    </a:custClr>
    <a:custClr name="UFM Blå 60% shade">
      <a:srgbClr val="10202C"/>
    </a:custClr>
    <a:custClr name="[tom]">
      <a:srgbClr val="FFFFFF"/>
    </a:custClr>
    <a:custClr name="UFM Orange">
      <a:srgbClr val="B45F28"/>
    </a:custClr>
    <a:custClr name="UFM Orange 60% tint">
      <a:srgbClr val="D29F7E"/>
    </a:custClr>
    <a:custClr name="UFM Orange 20% tint">
      <a:srgbClr val="F0DFD4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20% tint">
      <a:srgbClr val="D4DCE2"/>
    </a:custClr>
    <a:custClr name="UFM Blå 80% shade">
      <a:srgbClr val="081016"/>
    </a:custClr>
    <a:custClr name="[tom]">
      <a:srgbClr val="FFFFFF"/>
    </a:custClr>
    <a:custClr name="UFM Rød">
      <a:srgbClr val="C35050"/>
    </a:custClr>
    <a:custClr name="UFM Rød 60% tint">
      <a:srgbClr val="DB9696"/>
    </a:custClr>
    <a:custClr name="UFM Rød 20% tint">
      <a:srgbClr val="F3DCDC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758F1-A4D0-40D0-95BC-30A3BEB4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5261</Words>
  <Characters>32988</Characters>
  <Application>Microsoft Office Word</Application>
  <DocSecurity>0</DocSecurity>
  <Lines>549</Lines>
  <Paragraphs>283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Lise Simested</dc:creator>
  <cp:keywords/>
  <dc:description/>
  <cp:lastModifiedBy>Rikke Lise Simested</cp:lastModifiedBy>
  <cp:revision>56</cp:revision>
  <dcterms:created xsi:type="dcterms:W3CDTF">2025-09-22T11:37:00Z</dcterms:created>
  <dcterms:modified xsi:type="dcterms:W3CDTF">2025-11-20T15:20:00Z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_DocumentLanguage">
    <vt:lpwstr>da-DK</vt:lpwstr>
  </property>
</Properties>
</file>